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Ex1.xml" ContentType="application/vnd.ms-office.chartex+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CD881" w14:textId="77777777" w:rsidR="00A637EA" w:rsidRPr="00A51E4F" w:rsidRDefault="00A637EA" w:rsidP="00A637EA">
      <w:pPr>
        <w:pBdr>
          <w:bottom w:val="single" w:sz="4" w:space="1" w:color="auto"/>
        </w:pBdr>
        <w:jc w:val="center"/>
        <w:rPr>
          <w:b/>
          <w:bCs/>
          <w:sz w:val="36"/>
          <w:szCs w:val="36"/>
        </w:rPr>
      </w:pPr>
      <w:bookmarkStart w:id="0" w:name="_Hlk525515853"/>
      <w:bookmarkEnd w:id="0"/>
      <w:r w:rsidRPr="00A51E4F">
        <w:rPr>
          <w:b/>
          <w:bCs/>
          <w:sz w:val="36"/>
          <w:szCs w:val="36"/>
        </w:rPr>
        <w:t xml:space="preserve">Ministerstvo školstva, </w:t>
      </w:r>
      <w:r>
        <w:rPr>
          <w:b/>
          <w:bCs/>
          <w:sz w:val="36"/>
          <w:szCs w:val="36"/>
        </w:rPr>
        <w:t>výskumu</w:t>
      </w:r>
      <w:r w:rsidRPr="00A51E4F">
        <w:rPr>
          <w:b/>
          <w:bCs/>
          <w:sz w:val="36"/>
          <w:szCs w:val="36"/>
        </w:rPr>
        <w:t xml:space="preserve">, </w:t>
      </w:r>
      <w:r>
        <w:rPr>
          <w:b/>
          <w:bCs/>
          <w:sz w:val="36"/>
          <w:szCs w:val="36"/>
        </w:rPr>
        <w:t>vývoja a mládeže</w:t>
      </w:r>
    </w:p>
    <w:p w14:paraId="213A8849" w14:textId="77777777" w:rsidR="00A637EA" w:rsidRPr="00A51E4F" w:rsidRDefault="00A637EA" w:rsidP="00A637EA">
      <w:pPr>
        <w:pBdr>
          <w:bottom w:val="single" w:sz="4" w:space="1" w:color="auto"/>
        </w:pBdr>
        <w:jc w:val="center"/>
        <w:rPr>
          <w:b/>
          <w:bCs/>
          <w:sz w:val="36"/>
          <w:szCs w:val="36"/>
        </w:rPr>
      </w:pPr>
      <w:r w:rsidRPr="00A51E4F">
        <w:rPr>
          <w:b/>
          <w:bCs/>
          <w:sz w:val="36"/>
          <w:szCs w:val="36"/>
        </w:rPr>
        <w:t>Slovenskej republiky</w:t>
      </w:r>
    </w:p>
    <w:p w14:paraId="5D8B0D91" w14:textId="77777777" w:rsidR="00A637EA" w:rsidRPr="00A51E4F" w:rsidRDefault="00A637EA" w:rsidP="00A637EA">
      <w:pPr>
        <w:jc w:val="center"/>
      </w:pPr>
    </w:p>
    <w:p w14:paraId="3A946498" w14:textId="77777777" w:rsidR="00A637EA" w:rsidRPr="00A51E4F" w:rsidRDefault="00A637EA" w:rsidP="00A637EA">
      <w:pPr>
        <w:jc w:val="center"/>
      </w:pPr>
    </w:p>
    <w:p w14:paraId="69E3EACA" w14:textId="77777777" w:rsidR="00A637EA" w:rsidRPr="00A51E4F" w:rsidRDefault="00A637EA" w:rsidP="00A637EA">
      <w:pPr>
        <w:jc w:val="center"/>
      </w:pPr>
    </w:p>
    <w:p w14:paraId="67B343D6" w14:textId="77777777" w:rsidR="00A637EA" w:rsidRPr="00A51E4F" w:rsidRDefault="00A637EA" w:rsidP="00A637EA">
      <w:pPr>
        <w:jc w:val="center"/>
      </w:pPr>
    </w:p>
    <w:p w14:paraId="633E5DA1" w14:textId="77777777" w:rsidR="00A637EA" w:rsidRPr="00A51E4F" w:rsidRDefault="00A637EA" w:rsidP="00A637EA">
      <w:pPr>
        <w:jc w:val="center"/>
      </w:pPr>
    </w:p>
    <w:p w14:paraId="6A9AD11D" w14:textId="77777777" w:rsidR="00A637EA" w:rsidRPr="00A51E4F" w:rsidRDefault="00A637EA" w:rsidP="00A637EA">
      <w:pPr>
        <w:jc w:val="center"/>
      </w:pPr>
    </w:p>
    <w:p w14:paraId="50552764" w14:textId="77777777" w:rsidR="00A637EA" w:rsidRPr="00A51E4F" w:rsidRDefault="00A637EA" w:rsidP="00A637EA">
      <w:pPr>
        <w:jc w:val="center"/>
      </w:pPr>
    </w:p>
    <w:p w14:paraId="6DD509B5" w14:textId="77777777" w:rsidR="00A637EA" w:rsidRPr="00A51E4F" w:rsidRDefault="00A637EA" w:rsidP="00A637EA">
      <w:pPr>
        <w:jc w:val="center"/>
      </w:pPr>
    </w:p>
    <w:p w14:paraId="20E2518D" w14:textId="77777777" w:rsidR="00A637EA" w:rsidRPr="00A51E4F" w:rsidRDefault="00A637EA" w:rsidP="00A637EA">
      <w:pPr>
        <w:jc w:val="center"/>
      </w:pPr>
    </w:p>
    <w:p w14:paraId="255F5E2C" w14:textId="77777777" w:rsidR="00A637EA" w:rsidRPr="00A51E4F" w:rsidRDefault="00A637EA" w:rsidP="00A637EA">
      <w:pPr>
        <w:jc w:val="center"/>
      </w:pPr>
    </w:p>
    <w:p w14:paraId="56AC908E" w14:textId="77777777" w:rsidR="00A637EA" w:rsidRPr="00A51E4F" w:rsidRDefault="00A637EA" w:rsidP="00A637EA">
      <w:pPr>
        <w:jc w:val="center"/>
      </w:pPr>
    </w:p>
    <w:p w14:paraId="353277DF" w14:textId="77777777" w:rsidR="00A637EA" w:rsidRPr="00A51E4F" w:rsidRDefault="00A637EA" w:rsidP="00A637EA">
      <w:pPr>
        <w:jc w:val="center"/>
      </w:pPr>
    </w:p>
    <w:p w14:paraId="6C2D6925" w14:textId="77777777" w:rsidR="00A637EA" w:rsidRPr="00A51E4F" w:rsidRDefault="00A637EA" w:rsidP="00A637EA">
      <w:pPr>
        <w:jc w:val="center"/>
      </w:pPr>
    </w:p>
    <w:p w14:paraId="2527A70E" w14:textId="77777777" w:rsidR="00A637EA" w:rsidRPr="00A51E4F" w:rsidRDefault="00A637EA" w:rsidP="00A637EA">
      <w:pPr>
        <w:jc w:val="center"/>
      </w:pPr>
    </w:p>
    <w:p w14:paraId="7D408C3D" w14:textId="77777777" w:rsidR="00A637EA" w:rsidRPr="00A51E4F" w:rsidRDefault="00A637EA" w:rsidP="00A637EA">
      <w:pPr>
        <w:jc w:val="center"/>
      </w:pPr>
    </w:p>
    <w:p w14:paraId="3050FD4B" w14:textId="77777777" w:rsidR="00A637EA" w:rsidRPr="00A51E4F" w:rsidRDefault="00A637EA" w:rsidP="00A637EA">
      <w:pPr>
        <w:jc w:val="center"/>
      </w:pPr>
    </w:p>
    <w:p w14:paraId="2E11E6E9" w14:textId="77777777" w:rsidR="00A637EA" w:rsidRPr="00A51E4F" w:rsidRDefault="00A637EA" w:rsidP="00A637EA">
      <w:pPr>
        <w:jc w:val="center"/>
      </w:pPr>
    </w:p>
    <w:p w14:paraId="7FD4491D" w14:textId="77777777" w:rsidR="00A637EA" w:rsidRPr="00A51E4F" w:rsidRDefault="00A637EA" w:rsidP="00A637EA">
      <w:pPr>
        <w:jc w:val="center"/>
      </w:pPr>
    </w:p>
    <w:p w14:paraId="0E05E0E3" w14:textId="77777777" w:rsidR="00A637EA" w:rsidRPr="00A51E4F" w:rsidRDefault="00A637EA" w:rsidP="00A637EA">
      <w:pPr>
        <w:jc w:val="center"/>
        <w:rPr>
          <w:b/>
          <w:bCs/>
          <w:sz w:val="36"/>
          <w:szCs w:val="36"/>
        </w:rPr>
      </w:pPr>
      <w:r w:rsidRPr="00A51E4F">
        <w:rPr>
          <w:b/>
          <w:bCs/>
          <w:sz w:val="36"/>
          <w:szCs w:val="36"/>
        </w:rPr>
        <w:t>Výročná správa o stave vysokého školstva za rok 2023</w:t>
      </w:r>
    </w:p>
    <w:p w14:paraId="129127FA" w14:textId="77777777" w:rsidR="00A637EA" w:rsidRPr="00A51E4F" w:rsidRDefault="00A637EA" w:rsidP="00A637EA">
      <w:pPr>
        <w:spacing w:after="240"/>
        <w:jc w:val="center"/>
      </w:pPr>
      <w:r w:rsidRPr="00A51E4F">
        <w:t>(Materiál vypracovaný v súlade s § 102 ods. 2 písm. c) zákona č. 131/2002 Z. z. o vysokých školách a o zmene a doplnení niektorých zákonov v znení neskorších predpisov)</w:t>
      </w:r>
    </w:p>
    <w:p w14:paraId="65B76E8B" w14:textId="77777777" w:rsidR="00A637EA" w:rsidRPr="00A51E4F" w:rsidRDefault="00A637EA" w:rsidP="00A637EA">
      <w:pPr>
        <w:jc w:val="center"/>
      </w:pPr>
    </w:p>
    <w:p w14:paraId="4918CAB3" w14:textId="77777777" w:rsidR="00A637EA" w:rsidRPr="00A51E4F" w:rsidRDefault="00A637EA" w:rsidP="00A637EA">
      <w:pPr>
        <w:jc w:val="center"/>
      </w:pPr>
    </w:p>
    <w:p w14:paraId="572506B3" w14:textId="77777777" w:rsidR="00A637EA" w:rsidRPr="00A51E4F" w:rsidRDefault="00A637EA" w:rsidP="00A637EA">
      <w:pPr>
        <w:jc w:val="center"/>
      </w:pPr>
    </w:p>
    <w:p w14:paraId="427EDA6B" w14:textId="77777777" w:rsidR="00A637EA" w:rsidRPr="00A51E4F" w:rsidRDefault="00A637EA" w:rsidP="00A637EA">
      <w:pPr>
        <w:jc w:val="center"/>
      </w:pPr>
    </w:p>
    <w:p w14:paraId="178E0919" w14:textId="77777777" w:rsidR="00A637EA" w:rsidRPr="00A51E4F" w:rsidRDefault="00A637EA" w:rsidP="00A637EA">
      <w:pPr>
        <w:jc w:val="center"/>
      </w:pPr>
    </w:p>
    <w:p w14:paraId="3EFFCFD6" w14:textId="77777777" w:rsidR="00A637EA" w:rsidRPr="00A51E4F" w:rsidRDefault="00A637EA" w:rsidP="00A637EA">
      <w:pPr>
        <w:jc w:val="center"/>
      </w:pPr>
    </w:p>
    <w:p w14:paraId="76D510B7" w14:textId="77777777" w:rsidR="00A637EA" w:rsidRPr="00A51E4F" w:rsidRDefault="00A637EA" w:rsidP="00A637EA">
      <w:pPr>
        <w:jc w:val="center"/>
      </w:pPr>
    </w:p>
    <w:p w14:paraId="66EF43B9" w14:textId="77777777" w:rsidR="00A637EA" w:rsidRPr="00A51E4F" w:rsidRDefault="00A637EA" w:rsidP="00A637EA">
      <w:pPr>
        <w:jc w:val="center"/>
      </w:pPr>
    </w:p>
    <w:p w14:paraId="04060B2B" w14:textId="77777777" w:rsidR="00A637EA" w:rsidRPr="00A51E4F" w:rsidRDefault="00A637EA" w:rsidP="00A637EA">
      <w:pPr>
        <w:jc w:val="center"/>
      </w:pPr>
    </w:p>
    <w:p w14:paraId="76E726DE" w14:textId="77777777" w:rsidR="00A637EA" w:rsidRPr="00A51E4F" w:rsidRDefault="00A637EA" w:rsidP="00A637EA">
      <w:pPr>
        <w:jc w:val="center"/>
      </w:pPr>
    </w:p>
    <w:p w14:paraId="1CCAFFF9" w14:textId="77777777" w:rsidR="00A637EA" w:rsidRPr="00A51E4F" w:rsidRDefault="00A637EA" w:rsidP="00A637EA"/>
    <w:p w14:paraId="32CAA789" w14:textId="77777777" w:rsidR="00A637EA" w:rsidRPr="00A51E4F" w:rsidRDefault="00A637EA" w:rsidP="00A637EA">
      <w:pPr>
        <w:jc w:val="center"/>
      </w:pPr>
    </w:p>
    <w:p w14:paraId="2389EF77" w14:textId="77777777" w:rsidR="00A637EA" w:rsidRPr="00A51E4F" w:rsidRDefault="00A637EA" w:rsidP="00A637EA">
      <w:pPr>
        <w:jc w:val="center"/>
      </w:pPr>
    </w:p>
    <w:p w14:paraId="7DB460A6" w14:textId="77777777" w:rsidR="00A637EA" w:rsidRPr="00A51E4F" w:rsidRDefault="00A637EA" w:rsidP="00A637EA">
      <w:pPr>
        <w:jc w:val="center"/>
      </w:pPr>
    </w:p>
    <w:p w14:paraId="0BECB7E5" w14:textId="77777777" w:rsidR="00A637EA" w:rsidRPr="00A51E4F" w:rsidRDefault="00A637EA" w:rsidP="00A637EA">
      <w:pPr>
        <w:jc w:val="center"/>
      </w:pPr>
    </w:p>
    <w:p w14:paraId="13577BC6" w14:textId="77777777" w:rsidR="00A637EA" w:rsidRPr="00A51E4F" w:rsidRDefault="00A637EA" w:rsidP="00A637EA">
      <w:pPr>
        <w:jc w:val="center"/>
      </w:pPr>
    </w:p>
    <w:p w14:paraId="1E341B85" w14:textId="77777777" w:rsidR="00A637EA" w:rsidRPr="00A51E4F" w:rsidRDefault="00A637EA" w:rsidP="00A637EA">
      <w:pPr>
        <w:jc w:val="center"/>
      </w:pPr>
    </w:p>
    <w:p w14:paraId="501086D2" w14:textId="77777777" w:rsidR="00A637EA" w:rsidRPr="00A51E4F" w:rsidRDefault="00A637EA" w:rsidP="00A637EA">
      <w:pPr>
        <w:jc w:val="center"/>
      </w:pPr>
    </w:p>
    <w:p w14:paraId="25110766" w14:textId="77777777" w:rsidR="00A637EA" w:rsidRPr="00A51E4F" w:rsidRDefault="00A637EA" w:rsidP="00A637EA">
      <w:pPr>
        <w:jc w:val="center"/>
      </w:pPr>
    </w:p>
    <w:p w14:paraId="1955971E" w14:textId="77777777" w:rsidR="00A637EA" w:rsidRPr="00A51E4F" w:rsidRDefault="00A637EA" w:rsidP="00A637EA">
      <w:pPr>
        <w:jc w:val="center"/>
      </w:pPr>
    </w:p>
    <w:p w14:paraId="0393232F" w14:textId="77777777" w:rsidR="00A637EA" w:rsidRPr="00A51E4F" w:rsidRDefault="00A637EA" w:rsidP="00A637EA">
      <w:pPr>
        <w:pStyle w:val="Nadpis1"/>
        <w:numPr>
          <w:ilvl w:val="0"/>
          <w:numId w:val="0"/>
        </w:numPr>
        <w:jc w:val="left"/>
        <w:rPr>
          <w:b w:val="0"/>
          <w:bCs w:val="0"/>
          <w:sz w:val="26"/>
          <w:szCs w:val="26"/>
        </w:rPr>
      </w:pPr>
    </w:p>
    <w:p w14:paraId="3EB967EA" w14:textId="77777777" w:rsidR="00A637EA" w:rsidRPr="00A51E4F" w:rsidRDefault="00A637EA" w:rsidP="00A637EA">
      <w:pPr>
        <w:jc w:val="center"/>
        <w:rPr>
          <w:b/>
          <w:bCs/>
          <w:sz w:val="28"/>
          <w:szCs w:val="28"/>
        </w:rPr>
        <w:sectPr w:rsidR="00A637EA" w:rsidRPr="00A51E4F" w:rsidSect="001D603F">
          <w:footerReference w:type="default" r:id="rId8"/>
          <w:pgSz w:w="11906" w:h="16838" w:code="9"/>
          <w:pgMar w:top="1418" w:right="1418" w:bottom="1418" w:left="1418" w:header="709" w:footer="709" w:gutter="0"/>
          <w:cols w:space="708"/>
          <w:docGrid w:linePitch="360"/>
        </w:sectPr>
      </w:pPr>
      <w:r w:rsidRPr="00A51E4F">
        <w:rPr>
          <w:b/>
          <w:bCs/>
          <w:sz w:val="28"/>
          <w:szCs w:val="28"/>
        </w:rPr>
        <w:t xml:space="preserve">Bratislava </w:t>
      </w:r>
    </w:p>
    <w:p w14:paraId="69D44B6E" w14:textId="77777777" w:rsidR="00A637EA" w:rsidRPr="00A51E4F" w:rsidRDefault="00A637EA" w:rsidP="00A637EA">
      <w:pPr>
        <w:pStyle w:val="Obsah1"/>
      </w:pPr>
      <w:bookmarkStart w:id="1" w:name="_Toc116541009"/>
      <w:bookmarkStart w:id="2" w:name="_Toc116541336"/>
      <w:bookmarkStart w:id="3" w:name="_Toc116547520"/>
      <w:bookmarkStart w:id="4" w:name="_Toc116548013"/>
      <w:bookmarkStart w:id="5" w:name="_Toc116555595"/>
      <w:bookmarkStart w:id="6" w:name="_Toc136920242"/>
      <w:r w:rsidRPr="00A51E4F">
        <w:lastRenderedPageBreak/>
        <w:t>Obsah</w:t>
      </w:r>
    </w:p>
    <w:p w14:paraId="1FE9B666" w14:textId="138AB944" w:rsidR="00FD3D0C" w:rsidRDefault="00A637EA">
      <w:pPr>
        <w:pStyle w:val="Obsah1"/>
        <w:rPr>
          <w:rFonts w:asciiTheme="minorHAnsi" w:eastAsiaTheme="minorEastAsia" w:hAnsiTheme="minorHAnsi" w:cstheme="minorBidi"/>
          <w:b w:val="0"/>
          <w:bCs w:val="0"/>
          <w:sz w:val="22"/>
          <w:szCs w:val="22"/>
        </w:rPr>
      </w:pPr>
      <w:r w:rsidRPr="00A51E4F">
        <w:fldChar w:fldCharType="begin"/>
      </w:r>
      <w:r w:rsidRPr="00A51E4F">
        <w:instrText xml:space="preserve"> TOC \o "1-5" \h \z \u </w:instrText>
      </w:r>
      <w:r w:rsidRPr="00A51E4F">
        <w:fldChar w:fldCharType="separate"/>
      </w:r>
      <w:hyperlink w:anchor="_Toc181703014" w:history="1">
        <w:r w:rsidR="00FD3D0C" w:rsidRPr="00501B8A">
          <w:rPr>
            <w:rStyle w:val="Hypertextovprepojenie"/>
          </w:rPr>
          <w:t>Výročná správa o stave vysokého školstva za rok 2023</w:t>
        </w:r>
        <w:r w:rsidR="00FD3D0C">
          <w:rPr>
            <w:webHidden/>
          </w:rPr>
          <w:tab/>
        </w:r>
        <w:r w:rsidR="00FD3D0C">
          <w:rPr>
            <w:webHidden/>
          </w:rPr>
          <w:fldChar w:fldCharType="begin"/>
        </w:r>
        <w:r w:rsidR="00FD3D0C">
          <w:rPr>
            <w:webHidden/>
          </w:rPr>
          <w:instrText xml:space="preserve"> PAGEREF _Toc181703014 \h </w:instrText>
        </w:r>
        <w:r w:rsidR="00FD3D0C">
          <w:rPr>
            <w:webHidden/>
          </w:rPr>
        </w:r>
        <w:r w:rsidR="00FD3D0C">
          <w:rPr>
            <w:webHidden/>
          </w:rPr>
          <w:fldChar w:fldCharType="separate"/>
        </w:r>
        <w:r w:rsidR="00FD3D0C">
          <w:rPr>
            <w:webHidden/>
          </w:rPr>
          <w:t>4</w:t>
        </w:r>
        <w:r w:rsidR="00FD3D0C">
          <w:rPr>
            <w:webHidden/>
          </w:rPr>
          <w:fldChar w:fldCharType="end"/>
        </w:r>
      </w:hyperlink>
    </w:p>
    <w:p w14:paraId="640718F4" w14:textId="4D171336"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15" w:history="1">
        <w:r w:rsidR="00FD3D0C" w:rsidRPr="00501B8A">
          <w:rPr>
            <w:rStyle w:val="Hypertextovprepojenie"/>
            <w:noProof/>
          </w:rPr>
          <w:t>Úvod</w:t>
        </w:r>
        <w:r w:rsidR="00FD3D0C">
          <w:rPr>
            <w:noProof/>
            <w:webHidden/>
          </w:rPr>
          <w:tab/>
        </w:r>
        <w:r w:rsidR="00FD3D0C">
          <w:rPr>
            <w:noProof/>
            <w:webHidden/>
          </w:rPr>
          <w:fldChar w:fldCharType="begin"/>
        </w:r>
        <w:r w:rsidR="00FD3D0C">
          <w:rPr>
            <w:noProof/>
            <w:webHidden/>
          </w:rPr>
          <w:instrText xml:space="preserve"> PAGEREF _Toc181703015 \h </w:instrText>
        </w:r>
        <w:r w:rsidR="00FD3D0C">
          <w:rPr>
            <w:noProof/>
            <w:webHidden/>
          </w:rPr>
        </w:r>
        <w:r w:rsidR="00FD3D0C">
          <w:rPr>
            <w:noProof/>
            <w:webHidden/>
          </w:rPr>
          <w:fldChar w:fldCharType="separate"/>
        </w:r>
        <w:r w:rsidR="00FD3D0C">
          <w:rPr>
            <w:noProof/>
            <w:webHidden/>
          </w:rPr>
          <w:t>5</w:t>
        </w:r>
        <w:r w:rsidR="00FD3D0C">
          <w:rPr>
            <w:noProof/>
            <w:webHidden/>
          </w:rPr>
          <w:fldChar w:fldCharType="end"/>
        </w:r>
      </w:hyperlink>
    </w:p>
    <w:p w14:paraId="7F5547CA" w14:textId="759DF5CE"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16" w:history="1">
        <w:r w:rsidR="00FD3D0C" w:rsidRPr="00501B8A">
          <w:rPr>
            <w:rStyle w:val="Hypertextovprepojenie"/>
            <w:noProof/>
          </w:rPr>
          <w:t>Stručný prehľad najdôležitejších informácií o vysokom školstve v roku 2023</w:t>
        </w:r>
        <w:r w:rsidR="00FD3D0C">
          <w:rPr>
            <w:noProof/>
            <w:webHidden/>
          </w:rPr>
          <w:tab/>
        </w:r>
        <w:r w:rsidR="00FD3D0C">
          <w:rPr>
            <w:noProof/>
            <w:webHidden/>
          </w:rPr>
          <w:fldChar w:fldCharType="begin"/>
        </w:r>
        <w:r w:rsidR="00FD3D0C">
          <w:rPr>
            <w:noProof/>
            <w:webHidden/>
          </w:rPr>
          <w:instrText xml:space="preserve"> PAGEREF _Toc181703016 \h </w:instrText>
        </w:r>
        <w:r w:rsidR="00FD3D0C">
          <w:rPr>
            <w:noProof/>
            <w:webHidden/>
          </w:rPr>
        </w:r>
        <w:r w:rsidR="00FD3D0C">
          <w:rPr>
            <w:noProof/>
            <w:webHidden/>
          </w:rPr>
          <w:fldChar w:fldCharType="separate"/>
        </w:r>
        <w:r w:rsidR="00FD3D0C">
          <w:rPr>
            <w:noProof/>
            <w:webHidden/>
          </w:rPr>
          <w:t>5</w:t>
        </w:r>
        <w:r w:rsidR="00FD3D0C">
          <w:rPr>
            <w:noProof/>
            <w:webHidden/>
          </w:rPr>
          <w:fldChar w:fldCharType="end"/>
        </w:r>
      </w:hyperlink>
    </w:p>
    <w:p w14:paraId="05B019F4" w14:textId="46490734"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17" w:history="1">
        <w:r w:rsidR="00FD3D0C" w:rsidRPr="00501B8A">
          <w:rPr>
            <w:rStyle w:val="Hypertextovprepojenie"/>
            <w:noProof/>
          </w:rPr>
          <w:t>Časť I</w:t>
        </w:r>
        <w:r w:rsidR="00FD3D0C">
          <w:rPr>
            <w:noProof/>
            <w:webHidden/>
          </w:rPr>
          <w:tab/>
        </w:r>
        <w:r w:rsidR="00FD3D0C">
          <w:rPr>
            <w:noProof/>
            <w:webHidden/>
          </w:rPr>
          <w:fldChar w:fldCharType="begin"/>
        </w:r>
        <w:r w:rsidR="00FD3D0C">
          <w:rPr>
            <w:noProof/>
            <w:webHidden/>
          </w:rPr>
          <w:instrText xml:space="preserve"> PAGEREF _Toc181703017 \h </w:instrText>
        </w:r>
        <w:r w:rsidR="00FD3D0C">
          <w:rPr>
            <w:noProof/>
            <w:webHidden/>
          </w:rPr>
        </w:r>
        <w:r w:rsidR="00FD3D0C">
          <w:rPr>
            <w:noProof/>
            <w:webHidden/>
          </w:rPr>
          <w:fldChar w:fldCharType="separate"/>
        </w:r>
        <w:r w:rsidR="00FD3D0C">
          <w:rPr>
            <w:noProof/>
            <w:webHidden/>
          </w:rPr>
          <w:t>7</w:t>
        </w:r>
        <w:r w:rsidR="00FD3D0C">
          <w:rPr>
            <w:noProof/>
            <w:webHidden/>
          </w:rPr>
          <w:fldChar w:fldCharType="end"/>
        </w:r>
      </w:hyperlink>
    </w:p>
    <w:p w14:paraId="4FE06BFF" w14:textId="17AC4FAA"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18" w:history="1">
        <w:r w:rsidR="00FD3D0C" w:rsidRPr="00501B8A">
          <w:rPr>
            <w:rStyle w:val="Hypertextovprepojenie"/>
            <w:noProof/>
          </w:rPr>
          <w:t>1. Správa o činnosti vysokých škôl v roku 2023</w:t>
        </w:r>
        <w:r w:rsidR="00FD3D0C">
          <w:rPr>
            <w:noProof/>
            <w:webHidden/>
          </w:rPr>
          <w:tab/>
        </w:r>
        <w:r w:rsidR="00FD3D0C">
          <w:rPr>
            <w:noProof/>
            <w:webHidden/>
          </w:rPr>
          <w:fldChar w:fldCharType="begin"/>
        </w:r>
        <w:r w:rsidR="00FD3D0C">
          <w:rPr>
            <w:noProof/>
            <w:webHidden/>
          </w:rPr>
          <w:instrText xml:space="preserve"> PAGEREF _Toc181703018 \h </w:instrText>
        </w:r>
        <w:r w:rsidR="00FD3D0C">
          <w:rPr>
            <w:noProof/>
            <w:webHidden/>
          </w:rPr>
        </w:r>
        <w:r w:rsidR="00FD3D0C">
          <w:rPr>
            <w:noProof/>
            <w:webHidden/>
          </w:rPr>
          <w:fldChar w:fldCharType="separate"/>
        </w:r>
        <w:r w:rsidR="00FD3D0C">
          <w:rPr>
            <w:noProof/>
            <w:webHidden/>
          </w:rPr>
          <w:t>7</w:t>
        </w:r>
        <w:r w:rsidR="00FD3D0C">
          <w:rPr>
            <w:noProof/>
            <w:webHidden/>
          </w:rPr>
          <w:fldChar w:fldCharType="end"/>
        </w:r>
      </w:hyperlink>
    </w:p>
    <w:p w14:paraId="6F9C04FA" w14:textId="48D202CC" w:rsidR="00FD3D0C" w:rsidRDefault="00DE1600">
      <w:pPr>
        <w:pStyle w:val="Obsah3"/>
        <w:rPr>
          <w:rFonts w:asciiTheme="minorHAnsi" w:eastAsiaTheme="minorEastAsia" w:hAnsiTheme="minorHAnsi" w:cstheme="minorBidi"/>
          <w:noProof/>
          <w:sz w:val="22"/>
          <w:szCs w:val="22"/>
        </w:rPr>
      </w:pPr>
      <w:hyperlink w:anchor="_Toc181703019" w:history="1">
        <w:r w:rsidR="00FD3D0C" w:rsidRPr="00501B8A">
          <w:rPr>
            <w:rStyle w:val="Hypertextovprepojenie"/>
            <w:noProof/>
          </w:rPr>
          <w:t>1.1 Právne podmienky</w:t>
        </w:r>
        <w:r w:rsidR="00FD3D0C">
          <w:rPr>
            <w:noProof/>
            <w:webHidden/>
          </w:rPr>
          <w:tab/>
        </w:r>
        <w:r w:rsidR="00FD3D0C">
          <w:rPr>
            <w:noProof/>
            <w:webHidden/>
          </w:rPr>
          <w:fldChar w:fldCharType="begin"/>
        </w:r>
        <w:r w:rsidR="00FD3D0C">
          <w:rPr>
            <w:noProof/>
            <w:webHidden/>
          </w:rPr>
          <w:instrText xml:space="preserve"> PAGEREF _Toc181703019 \h </w:instrText>
        </w:r>
        <w:r w:rsidR="00FD3D0C">
          <w:rPr>
            <w:noProof/>
            <w:webHidden/>
          </w:rPr>
        </w:r>
        <w:r w:rsidR="00FD3D0C">
          <w:rPr>
            <w:noProof/>
            <w:webHidden/>
          </w:rPr>
          <w:fldChar w:fldCharType="separate"/>
        </w:r>
        <w:r w:rsidR="00FD3D0C">
          <w:rPr>
            <w:noProof/>
            <w:webHidden/>
          </w:rPr>
          <w:t>7</w:t>
        </w:r>
        <w:r w:rsidR="00FD3D0C">
          <w:rPr>
            <w:noProof/>
            <w:webHidden/>
          </w:rPr>
          <w:fldChar w:fldCharType="end"/>
        </w:r>
      </w:hyperlink>
    </w:p>
    <w:p w14:paraId="4F77E7E0" w14:textId="0C6C7945" w:rsidR="00FD3D0C" w:rsidRDefault="00DE1600">
      <w:pPr>
        <w:pStyle w:val="Obsah3"/>
        <w:tabs>
          <w:tab w:val="left" w:pos="720"/>
        </w:tabs>
        <w:rPr>
          <w:rFonts w:asciiTheme="minorHAnsi" w:eastAsiaTheme="minorEastAsia" w:hAnsiTheme="minorHAnsi" w:cstheme="minorBidi"/>
          <w:noProof/>
          <w:sz w:val="22"/>
          <w:szCs w:val="22"/>
        </w:rPr>
      </w:pPr>
      <w:hyperlink w:anchor="_Toc181703020" w:history="1">
        <w:r w:rsidR="00FD3D0C" w:rsidRPr="00501B8A">
          <w:rPr>
            <w:rStyle w:val="Hypertextovprepojenie"/>
            <w:noProof/>
          </w:rPr>
          <w:t>1.2</w:t>
        </w:r>
        <w:r w:rsidR="00FD3D0C">
          <w:rPr>
            <w:rFonts w:asciiTheme="minorHAnsi" w:eastAsiaTheme="minorEastAsia" w:hAnsiTheme="minorHAnsi" w:cstheme="minorBidi"/>
            <w:noProof/>
            <w:sz w:val="22"/>
            <w:szCs w:val="22"/>
          </w:rPr>
          <w:tab/>
        </w:r>
        <w:r w:rsidR="00FD3D0C" w:rsidRPr="00501B8A">
          <w:rPr>
            <w:rStyle w:val="Hypertextovprepojenie"/>
            <w:noProof/>
          </w:rPr>
          <w:t>Poskytovatelia vysokoškolského vzdelávania</w:t>
        </w:r>
        <w:r w:rsidR="00FD3D0C">
          <w:rPr>
            <w:noProof/>
            <w:webHidden/>
          </w:rPr>
          <w:tab/>
        </w:r>
        <w:r w:rsidR="00FD3D0C">
          <w:rPr>
            <w:noProof/>
            <w:webHidden/>
          </w:rPr>
          <w:fldChar w:fldCharType="begin"/>
        </w:r>
        <w:r w:rsidR="00FD3D0C">
          <w:rPr>
            <w:noProof/>
            <w:webHidden/>
          </w:rPr>
          <w:instrText xml:space="preserve"> PAGEREF _Toc181703020 \h </w:instrText>
        </w:r>
        <w:r w:rsidR="00FD3D0C">
          <w:rPr>
            <w:noProof/>
            <w:webHidden/>
          </w:rPr>
        </w:r>
        <w:r w:rsidR="00FD3D0C">
          <w:rPr>
            <w:noProof/>
            <w:webHidden/>
          </w:rPr>
          <w:fldChar w:fldCharType="separate"/>
        </w:r>
        <w:r w:rsidR="00FD3D0C">
          <w:rPr>
            <w:noProof/>
            <w:webHidden/>
          </w:rPr>
          <w:t>8</w:t>
        </w:r>
        <w:r w:rsidR="00FD3D0C">
          <w:rPr>
            <w:noProof/>
            <w:webHidden/>
          </w:rPr>
          <w:fldChar w:fldCharType="end"/>
        </w:r>
      </w:hyperlink>
    </w:p>
    <w:p w14:paraId="46075C5C" w14:textId="61E8C50F" w:rsidR="00FD3D0C" w:rsidRDefault="00DE1600">
      <w:pPr>
        <w:pStyle w:val="Obsah3"/>
        <w:rPr>
          <w:rFonts w:asciiTheme="minorHAnsi" w:eastAsiaTheme="minorEastAsia" w:hAnsiTheme="minorHAnsi" w:cstheme="minorBidi"/>
          <w:noProof/>
          <w:sz w:val="22"/>
          <w:szCs w:val="22"/>
        </w:rPr>
      </w:pPr>
      <w:hyperlink w:anchor="_Toc181703021" w:history="1">
        <w:r w:rsidR="00FD3D0C" w:rsidRPr="00501B8A">
          <w:rPr>
            <w:rStyle w:val="Hypertextovprepojenie"/>
            <w:noProof/>
          </w:rPr>
          <w:t>1.3 Poskytovanie vysokoškolského vzdelávania</w:t>
        </w:r>
        <w:r w:rsidR="00FD3D0C">
          <w:rPr>
            <w:noProof/>
            <w:webHidden/>
          </w:rPr>
          <w:tab/>
        </w:r>
        <w:r w:rsidR="00FD3D0C">
          <w:rPr>
            <w:noProof/>
            <w:webHidden/>
          </w:rPr>
          <w:fldChar w:fldCharType="begin"/>
        </w:r>
        <w:r w:rsidR="00FD3D0C">
          <w:rPr>
            <w:noProof/>
            <w:webHidden/>
          </w:rPr>
          <w:instrText xml:space="preserve"> PAGEREF _Toc181703021 \h </w:instrText>
        </w:r>
        <w:r w:rsidR="00FD3D0C">
          <w:rPr>
            <w:noProof/>
            <w:webHidden/>
          </w:rPr>
        </w:r>
        <w:r w:rsidR="00FD3D0C">
          <w:rPr>
            <w:noProof/>
            <w:webHidden/>
          </w:rPr>
          <w:fldChar w:fldCharType="separate"/>
        </w:r>
        <w:r w:rsidR="00FD3D0C">
          <w:rPr>
            <w:noProof/>
            <w:webHidden/>
          </w:rPr>
          <w:t>11</w:t>
        </w:r>
        <w:r w:rsidR="00FD3D0C">
          <w:rPr>
            <w:noProof/>
            <w:webHidden/>
          </w:rPr>
          <w:fldChar w:fldCharType="end"/>
        </w:r>
      </w:hyperlink>
    </w:p>
    <w:p w14:paraId="236F030D" w14:textId="06BFEA95" w:rsidR="00FD3D0C" w:rsidRDefault="00DE1600">
      <w:pPr>
        <w:pStyle w:val="Obsah4"/>
        <w:rPr>
          <w:rFonts w:asciiTheme="minorHAnsi" w:eastAsiaTheme="minorEastAsia" w:hAnsiTheme="minorHAnsi" w:cstheme="minorBidi"/>
          <w:noProof/>
          <w:sz w:val="22"/>
          <w:szCs w:val="22"/>
        </w:rPr>
      </w:pPr>
      <w:hyperlink w:anchor="_Toc181703022" w:history="1">
        <w:r w:rsidR="00FD3D0C" w:rsidRPr="00501B8A">
          <w:rPr>
            <w:rStyle w:val="Hypertextovprepojenie"/>
            <w:noProof/>
          </w:rPr>
          <w:t>Systém vysokoškolského vzdelávania</w:t>
        </w:r>
        <w:r w:rsidR="00FD3D0C">
          <w:rPr>
            <w:noProof/>
            <w:webHidden/>
          </w:rPr>
          <w:tab/>
        </w:r>
        <w:r w:rsidR="00FD3D0C">
          <w:rPr>
            <w:noProof/>
            <w:webHidden/>
          </w:rPr>
          <w:fldChar w:fldCharType="begin"/>
        </w:r>
        <w:r w:rsidR="00FD3D0C">
          <w:rPr>
            <w:noProof/>
            <w:webHidden/>
          </w:rPr>
          <w:instrText xml:space="preserve"> PAGEREF _Toc181703022 \h </w:instrText>
        </w:r>
        <w:r w:rsidR="00FD3D0C">
          <w:rPr>
            <w:noProof/>
            <w:webHidden/>
          </w:rPr>
        </w:r>
        <w:r w:rsidR="00FD3D0C">
          <w:rPr>
            <w:noProof/>
            <w:webHidden/>
          </w:rPr>
          <w:fldChar w:fldCharType="separate"/>
        </w:r>
        <w:r w:rsidR="00FD3D0C">
          <w:rPr>
            <w:noProof/>
            <w:webHidden/>
          </w:rPr>
          <w:t>11</w:t>
        </w:r>
        <w:r w:rsidR="00FD3D0C">
          <w:rPr>
            <w:noProof/>
            <w:webHidden/>
          </w:rPr>
          <w:fldChar w:fldCharType="end"/>
        </w:r>
      </w:hyperlink>
    </w:p>
    <w:p w14:paraId="74D4C417" w14:textId="3589D442" w:rsidR="00FD3D0C" w:rsidRDefault="00DE1600">
      <w:pPr>
        <w:pStyle w:val="Obsah4"/>
        <w:rPr>
          <w:rFonts w:asciiTheme="minorHAnsi" w:eastAsiaTheme="minorEastAsia" w:hAnsiTheme="minorHAnsi" w:cstheme="minorBidi"/>
          <w:noProof/>
          <w:sz w:val="22"/>
          <w:szCs w:val="22"/>
        </w:rPr>
      </w:pPr>
      <w:hyperlink w:anchor="_Toc181703023" w:history="1">
        <w:r w:rsidR="00FD3D0C" w:rsidRPr="00501B8A">
          <w:rPr>
            <w:rStyle w:val="Hypertextovprepojenie"/>
            <w:noProof/>
          </w:rPr>
          <w:t>Prijímacie konanie na 1. stupeň</w:t>
        </w:r>
        <w:r w:rsidR="00FD3D0C">
          <w:rPr>
            <w:noProof/>
            <w:webHidden/>
          </w:rPr>
          <w:tab/>
        </w:r>
        <w:r w:rsidR="00FD3D0C">
          <w:rPr>
            <w:noProof/>
            <w:webHidden/>
          </w:rPr>
          <w:fldChar w:fldCharType="begin"/>
        </w:r>
        <w:r w:rsidR="00FD3D0C">
          <w:rPr>
            <w:noProof/>
            <w:webHidden/>
          </w:rPr>
          <w:instrText xml:space="preserve"> PAGEREF _Toc181703023 \h </w:instrText>
        </w:r>
        <w:r w:rsidR="00FD3D0C">
          <w:rPr>
            <w:noProof/>
            <w:webHidden/>
          </w:rPr>
        </w:r>
        <w:r w:rsidR="00FD3D0C">
          <w:rPr>
            <w:noProof/>
            <w:webHidden/>
          </w:rPr>
          <w:fldChar w:fldCharType="separate"/>
        </w:r>
        <w:r w:rsidR="00FD3D0C">
          <w:rPr>
            <w:noProof/>
            <w:webHidden/>
          </w:rPr>
          <w:t>13</w:t>
        </w:r>
        <w:r w:rsidR="00FD3D0C">
          <w:rPr>
            <w:noProof/>
            <w:webHidden/>
          </w:rPr>
          <w:fldChar w:fldCharType="end"/>
        </w:r>
      </w:hyperlink>
    </w:p>
    <w:p w14:paraId="2173934E" w14:textId="0AAC229C" w:rsidR="00FD3D0C" w:rsidRDefault="00DE1600">
      <w:pPr>
        <w:pStyle w:val="Obsah4"/>
        <w:rPr>
          <w:rFonts w:asciiTheme="minorHAnsi" w:eastAsiaTheme="minorEastAsia" w:hAnsiTheme="minorHAnsi" w:cstheme="minorBidi"/>
          <w:noProof/>
          <w:sz w:val="22"/>
          <w:szCs w:val="22"/>
        </w:rPr>
      </w:pPr>
      <w:hyperlink w:anchor="_Toc181703024" w:history="1">
        <w:r w:rsidR="00FD3D0C" w:rsidRPr="00501B8A">
          <w:rPr>
            <w:rStyle w:val="Hypertextovprepojenie"/>
            <w:noProof/>
          </w:rPr>
          <w:t>Prijímacie konanie na 2. stupeň</w:t>
        </w:r>
        <w:r w:rsidR="00FD3D0C">
          <w:rPr>
            <w:noProof/>
            <w:webHidden/>
          </w:rPr>
          <w:tab/>
        </w:r>
        <w:r w:rsidR="00FD3D0C">
          <w:rPr>
            <w:noProof/>
            <w:webHidden/>
          </w:rPr>
          <w:fldChar w:fldCharType="begin"/>
        </w:r>
        <w:r w:rsidR="00FD3D0C">
          <w:rPr>
            <w:noProof/>
            <w:webHidden/>
          </w:rPr>
          <w:instrText xml:space="preserve"> PAGEREF _Toc181703024 \h </w:instrText>
        </w:r>
        <w:r w:rsidR="00FD3D0C">
          <w:rPr>
            <w:noProof/>
            <w:webHidden/>
          </w:rPr>
        </w:r>
        <w:r w:rsidR="00FD3D0C">
          <w:rPr>
            <w:noProof/>
            <w:webHidden/>
          </w:rPr>
          <w:fldChar w:fldCharType="separate"/>
        </w:r>
        <w:r w:rsidR="00FD3D0C">
          <w:rPr>
            <w:noProof/>
            <w:webHidden/>
          </w:rPr>
          <w:t>15</w:t>
        </w:r>
        <w:r w:rsidR="00FD3D0C">
          <w:rPr>
            <w:noProof/>
            <w:webHidden/>
          </w:rPr>
          <w:fldChar w:fldCharType="end"/>
        </w:r>
      </w:hyperlink>
    </w:p>
    <w:p w14:paraId="69E6CF01" w14:textId="79BEE031" w:rsidR="00FD3D0C" w:rsidRDefault="00DE1600">
      <w:pPr>
        <w:pStyle w:val="Obsah4"/>
        <w:rPr>
          <w:rFonts w:asciiTheme="minorHAnsi" w:eastAsiaTheme="minorEastAsia" w:hAnsiTheme="minorHAnsi" w:cstheme="minorBidi"/>
          <w:noProof/>
          <w:sz w:val="22"/>
          <w:szCs w:val="22"/>
        </w:rPr>
      </w:pPr>
      <w:hyperlink w:anchor="_Toc181703025" w:history="1">
        <w:r w:rsidR="00FD3D0C" w:rsidRPr="00501B8A">
          <w:rPr>
            <w:rStyle w:val="Hypertextovprepojenie"/>
            <w:noProof/>
          </w:rPr>
          <w:t>Dostupnosť štúdia pre občanov so špecifickými potrebami</w:t>
        </w:r>
        <w:r w:rsidR="00FD3D0C">
          <w:rPr>
            <w:noProof/>
            <w:webHidden/>
          </w:rPr>
          <w:tab/>
        </w:r>
        <w:r w:rsidR="00FD3D0C">
          <w:rPr>
            <w:noProof/>
            <w:webHidden/>
          </w:rPr>
          <w:fldChar w:fldCharType="begin"/>
        </w:r>
        <w:r w:rsidR="00FD3D0C">
          <w:rPr>
            <w:noProof/>
            <w:webHidden/>
          </w:rPr>
          <w:instrText xml:space="preserve"> PAGEREF _Toc181703025 \h </w:instrText>
        </w:r>
        <w:r w:rsidR="00FD3D0C">
          <w:rPr>
            <w:noProof/>
            <w:webHidden/>
          </w:rPr>
        </w:r>
        <w:r w:rsidR="00FD3D0C">
          <w:rPr>
            <w:noProof/>
            <w:webHidden/>
          </w:rPr>
          <w:fldChar w:fldCharType="separate"/>
        </w:r>
        <w:r w:rsidR="00FD3D0C">
          <w:rPr>
            <w:noProof/>
            <w:webHidden/>
          </w:rPr>
          <w:t>15</w:t>
        </w:r>
        <w:r w:rsidR="00FD3D0C">
          <w:rPr>
            <w:noProof/>
            <w:webHidden/>
          </w:rPr>
          <w:fldChar w:fldCharType="end"/>
        </w:r>
      </w:hyperlink>
    </w:p>
    <w:p w14:paraId="56A057FE" w14:textId="481DA42C" w:rsidR="00FD3D0C" w:rsidRDefault="00DE1600">
      <w:pPr>
        <w:pStyle w:val="Obsah4"/>
        <w:rPr>
          <w:rFonts w:asciiTheme="minorHAnsi" w:eastAsiaTheme="minorEastAsia" w:hAnsiTheme="minorHAnsi" w:cstheme="minorBidi"/>
          <w:noProof/>
          <w:sz w:val="22"/>
          <w:szCs w:val="22"/>
        </w:rPr>
      </w:pPr>
      <w:hyperlink w:anchor="_Toc181703026" w:history="1">
        <w:r w:rsidR="00FD3D0C" w:rsidRPr="00501B8A">
          <w:rPr>
            <w:rStyle w:val="Hypertextovprepojenie"/>
            <w:noProof/>
          </w:rPr>
          <w:t>Vysokoškolská mobilita</w:t>
        </w:r>
        <w:r w:rsidR="00FD3D0C">
          <w:rPr>
            <w:noProof/>
            <w:webHidden/>
          </w:rPr>
          <w:tab/>
        </w:r>
        <w:r w:rsidR="00FD3D0C">
          <w:rPr>
            <w:noProof/>
            <w:webHidden/>
          </w:rPr>
          <w:fldChar w:fldCharType="begin"/>
        </w:r>
        <w:r w:rsidR="00FD3D0C">
          <w:rPr>
            <w:noProof/>
            <w:webHidden/>
          </w:rPr>
          <w:instrText xml:space="preserve"> PAGEREF _Toc181703026 \h </w:instrText>
        </w:r>
        <w:r w:rsidR="00FD3D0C">
          <w:rPr>
            <w:noProof/>
            <w:webHidden/>
          </w:rPr>
        </w:r>
        <w:r w:rsidR="00FD3D0C">
          <w:rPr>
            <w:noProof/>
            <w:webHidden/>
          </w:rPr>
          <w:fldChar w:fldCharType="separate"/>
        </w:r>
        <w:r w:rsidR="00FD3D0C">
          <w:rPr>
            <w:noProof/>
            <w:webHidden/>
          </w:rPr>
          <w:t>15</w:t>
        </w:r>
        <w:r w:rsidR="00FD3D0C">
          <w:rPr>
            <w:noProof/>
            <w:webHidden/>
          </w:rPr>
          <w:fldChar w:fldCharType="end"/>
        </w:r>
      </w:hyperlink>
    </w:p>
    <w:p w14:paraId="605C8410" w14:textId="702E82CC" w:rsidR="00FD3D0C" w:rsidRDefault="00DE1600">
      <w:pPr>
        <w:pStyle w:val="Obsah3"/>
        <w:rPr>
          <w:rFonts w:asciiTheme="minorHAnsi" w:eastAsiaTheme="minorEastAsia" w:hAnsiTheme="minorHAnsi" w:cstheme="minorBidi"/>
          <w:noProof/>
          <w:sz w:val="22"/>
          <w:szCs w:val="22"/>
        </w:rPr>
      </w:pPr>
      <w:hyperlink w:anchor="_Toc181703027" w:history="1">
        <w:r w:rsidR="00FD3D0C" w:rsidRPr="00501B8A">
          <w:rPr>
            <w:rStyle w:val="Hypertextovprepojenie"/>
            <w:rFonts w:eastAsia="ArialMT"/>
            <w:noProof/>
            <w:lang w:eastAsia="nb-NO"/>
          </w:rPr>
          <w:t>1.4 Zamestnanci vysokých škôl</w:t>
        </w:r>
        <w:r w:rsidR="00FD3D0C">
          <w:rPr>
            <w:noProof/>
            <w:webHidden/>
          </w:rPr>
          <w:tab/>
        </w:r>
        <w:r w:rsidR="00FD3D0C">
          <w:rPr>
            <w:noProof/>
            <w:webHidden/>
          </w:rPr>
          <w:fldChar w:fldCharType="begin"/>
        </w:r>
        <w:r w:rsidR="00FD3D0C">
          <w:rPr>
            <w:noProof/>
            <w:webHidden/>
          </w:rPr>
          <w:instrText xml:space="preserve"> PAGEREF _Toc181703027 \h </w:instrText>
        </w:r>
        <w:r w:rsidR="00FD3D0C">
          <w:rPr>
            <w:noProof/>
            <w:webHidden/>
          </w:rPr>
        </w:r>
        <w:r w:rsidR="00FD3D0C">
          <w:rPr>
            <w:noProof/>
            <w:webHidden/>
          </w:rPr>
          <w:fldChar w:fldCharType="separate"/>
        </w:r>
        <w:r w:rsidR="00FD3D0C">
          <w:rPr>
            <w:noProof/>
            <w:webHidden/>
          </w:rPr>
          <w:t>16</w:t>
        </w:r>
        <w:r w:rsidR="00FD3D0C">
          <w:rPr>
            <w:noProof/>
            <w:webHidden/>
          </w:rPr>
          <w:fldChar w:fldCharType="end"/>
        </w:r>
      </w:hyperlink>
    </w:p>
    <w:p w14:paraId="58433D04" w14:textId="0C332E31" w:rsidR="00FD3D0C" w:rsidRDefault="00DE1600">
      <w:pPr>
        <w:pStyle w:val="Obsah3"/>
        <w:rPr>
          <w:rFonts w:asciiTheme="minorHAnsi" w:eastAsiaTheme="minorEastAsia" w:hAnsiTheme="minorHAnsi" w:cstheme="minorBidi"/>
          <w:noProof/>
          <w:sz w:val="22"/>
          <w:szCs w:val="22"/>
        </w:rPr>
      </w:pPr>
      <w:hyperlink w:anchor="_Toc181703028" w:history="1">
        <w:r w:rsidR="00FD3D0C" w:rsidRPr="00501B8A">
          <w:rPr>
            <w:rStyle w:val="Hypertextovprepojenie"/>
            <w:noProof/>
          </w:rPr>
          <w:t>1.5 Vysokoškolská veda a technika</w:t>
        </w:r>
        <w:r w:rsidR="00FD3D0C">
          <w:rPr>
            <w:noProof/>
            <w:webHidden/>
          </w:rPr>
          <w:tab/>
        </w:r>
        <w:r w:rsidR="00FD3D0C">
          <w:rPr>
            <w:noProof/>
            <w:webHidden/>
          </w:rPr>
          <w:fldChar w:fldCharType="begin"/>
        </w:r>
        <w:r w:rsidR="00FD3D0C">
          <w:rPr>
            <w:noProof/>
            <w:webHidden/>
          </w:rPr>
          <w:instrText xml:space="preserve"> PAGEREF _Toc181703028 \h </w:instrText>
        </w:r>
        <w:r w:rsidR="00FD3D0C">
          <w:rPr>
            <w:noProof/>
            <w:webHidden/>
          </w:rPr>
        </w:r>
        <w:r w:rsidR="00FD3D0C">
          <w:rPr>
            <w:noProof/>
            <w:webHidden/>
          </w:rPr>
          <w:fldChar w:fldCharType="separate"/>
        </w:r>
        <w:r w:rsidR="00FD3D0C">
          <w:rPr>
            <w:noProof/>
            <w:webHidden/>
          </w:rPr>
          <w:t>19</w:t>
        </w:r>
        <w:r w:rsidR="00FD3D0C">
          <w:rPr>
            <w:noProof/>
            <w:webHidden/>
          </w:rPr>
          <w:fldChar w:fldCharType="end"/>
        </w:r>
      </w:hyperlink>
    </w:p>
    <w:p w14:paraId="2688AF2D" w14:textId="500A8644" w:rsidR="00FD3D0C" w:rsidRDefault="00DE1600">
      <w:pPr>
        <w:pStyle w:val="Obsah4"/>
        <w:rPr>
          <w:rFonts w:asciiTheme="minorHAnsi" w:eastAsiaTheme="minorEastAsia" w:hAnsiTheme="minorHAnsi" w:cstheme="minorBidi"/>
          <w:noProof/>
          <w:sz w:val="22"/>
          <w:szCs w:val="22"/>
        </w:rPr>
      </w:pPr>
      <w:hyperlink w:anchor="_Toc181703029" w:history="1">
        <w:r w:rsidR="00FD3D0C" w:rsidRPr="00501B8A">
          <w:rPr>
            <w:rStyle w:val="Hypertextovprepojenie"/>
            <w:noProof/>
          </w:rPr>
          <w:t>Podprogram Vysokoškolská veda a technika</w:t>
        </w:r>
        <w:r w:rsidR="00FD3D0C">
          <w:rPr>
            <w:noProof/>
            <w:webHidden/>
          </w:rPr>
          <w:tab/>
        </w:r>
        <w:r w:rsidR="00FD3D0C">
          <w:rPr>
            <w:noProof/>
            <w:webHidden/>
          </w:rPr>
          <w:fldChar w:fldCharType="begin"/>
        </w:r>
        <w:r w:rsidR="00FD3D0C">
          <w:rPr>
            <w:noProof/>
            <w:webHidden/>
          </w:rPr>
          <w:instrText xml:space="preserve"> PAGEREF _Toc181703029 \h </w:instrText>
        </w:r>
        <w:r w:rsidR="00FD3D0C">
          <w:rPr>
            <w:noProof/>
            <w:webHidden/>
          </w:rPr>
        </w:r>
        <w:r w:rsidR="00FD3D0C">
          <w:rPr>
            <w:noProof/>
            <w:webHidden/>
          </w:rPr>
          <w:fldChar w:fldCharType="separate"/>
        </w:r>
        <w:r w:rsidR="00FD3D0C">
          <w:rPr>
            <w:noProof/>
            <w:webHidden/>
          </w:rPr>
          <w:t>19</w:t>
        </w:r>
        <w:r w:rsidR="00FD3D0C">
          <w:rPr>
            <w:noProof/>
            <w:webHidden/>
          </w:rPr>
          <w:fldChar w:fldCharType="end"/>
        </w:r>
      </w:hyperlink>
    </w:p>
    <w:p w14:paraId="64B51A53" w14:textId="4134AD9C" w:rsidR="00FD3D0C" w:rsidRDefault="00DE1600">
      <w:pPr>
        <w:pStyle w:val="Obsah4"/>
        <w:rPr>
          <w:rFonts w:asciiTheme="minorHAnsi" w:eastAsiaTheme="minorEastAsia" w:hAnsiTheme="minorHAnsi" w:cstheme="minorBidi"/>
          <w:noProof/>
          <w:sz w:val="22"/>
          <w:szCs w:val="22"/>
        </w:rPr>
      </w:pPr>
      <w:hyperlink w:anchor="_Toc181703030" w:history="1">
        <w:r w:rsidR="00FD3D0C" w:rsidRPr="00501B8A">
          <w:rPr>
            <w:rStyle w:val="Hypertextovprepojenie"/>
            <w:noProof/>
          </w:rPr>
          <w:t>Aktivity verejných vysokých škôl v rámci štátnych programov a projektov podporovaných APVV</w:t>
        </w:r>
        <w:r w:rsidR="00FD3D0C">
          <w:rPr>
            <w:noProof/>
            <w:webHidden/>
          </w:rPr>
          <w:tab/>
        </w:r>
        <w:r w:rsidR="00FD3D0C">
          <w:rPr>
            <w:noProof/>
            <w:webHidden/>
          </w:rPr>
          <w:fldChar w:fldCharType="begin"/>
        </w:r>
        <w:r w:rsidR="00FD3D0C">
          <w:rPr>
            <w:noProof/>
            <w:webHidden/>
          </w:rPr>
          <w:instrText xml:space="preserve"> PAGEREF _Toc181703030 \h </w:instrText>
        </w:r>
        <w:r w:rsidR="00FD3D0C">
          <w:rPr>
            <w:noProof/>
            <w:webHidden/>
          </w:rPr>
        </w:r>
        <w:r w:rsidR="00FD3D0C">
          <w:rPr>
            <w:noProof/>
            <w:webHidden/>
          </w:rPr>
          <w:fldChar w:fldCharType="separate"/>
        </w:r>
        <w:r w:rsidR="00FD3D0C">
          <w:rPr>
            <w:noProof/>
            <w:webHidden/>
          </w:rPr>
          <w:t>20</w:t>
        </w:r>
        <w:r w:rsidR="00FD3D0C">
          <w:rPr>
            <w:noProof/>
            <w:webHidden/>
          </w:rPr>
          <w:fldChar w:fldCharType="end"/>
        </w:r>
      </w:hyperlink>
    </w:p>
    <w:p w14:paraId="12BFDF36" w14:textId="60844AAB" w:rsidR="00FD3D0C" w:rsidRDefault="00DE1600">
      <w:pPr>
        <w:pStyle w:val="Obsah4"/>
        <w:rPr>
          <w:rFonts w:asciiTheme="minorHAnsi" w:eastAsiaTheme="minorEastAsia" w:hAnsiTheme="minorHAnsi" w:cstheme="minorBidi"/>
          <w:noProof/>
          <w:sz w:val="22"/>
          <w:szCs w:val="22"/>
        </w:rPr>
      </w:pPr>
      <w:hyperlink w:anchor="_Toc181703031" w:history="1">
        <w:r w:rsidR="00FD3D0C" w:rsidRPr="00501B8A">
          <w:rPr>
            <w:rStyle w:val="Hypertextovprepojenie"/>
            <w:noProof/>
          </w:rPr>
          <w:t>Publikačná a umelecká činnosť</w:t>
        </w:r>
        <w:r w:rsidR="00FD3D0C">
          <w:rPr>
            <w:noProof/>
            <w:webHidden/>
          </w:rPr>
          <w:tab/>
        </w:r>
        <w:r w:rsidR="00FD3D0C">
          <w:rPr>
            <w:noProof/>
            <w:webHidden/>
          </w:rPr>
          <w:fldChar w:fldCharType="begin"/>
        </w:r>
        <w:r w:rsidR="00FD3D0C">
          <w:rPr>
            <w:noProof/>
            <w:webHidden/>
          </w:rPr>
          <w:instrText xml:space="preserve"> PAGEREF _Toc181703031 \h </w:instrText>
        </w:r>
        <w:r w:rsidR="00FD3D0C">
          <w:rPr>
            <w:noProof/>
            <w:webHidden/>
          </w:rPr>
        </w:r>
        <w:r w:rsidR="00FD3D0C">
          <w:rPr>
            <w:noProof/>
            <w:webHidden/>
          </w:rPr>
          <w:fldChar w:fldCharType="separate"/>
        </w:r>
        <w:r w:rsidR="00FD3D0C">
          <w:rPr>
            <w:noProof/>
            <w:webHidden/>
          </w:rPr>
          <w:t>20</w:t>
        </w:r>
        <w:r w:rsidR="00FD3D0C">
          <w:rPr>
            <w:noProof/>
            <w:webHidden/>
          </w:rPr>
          <w:fldChar w:fldCharType="end"/>
        </w:r>
      </w:hyperlink>
    </w:p>
    <w:p w14:paraId="65E2D429" w14:textId="0F7B0885" w:rsidR="00FD3D0C" w:rsidRDefault="00DE1600">
      <w:pPr>
        <w:pStyle w:val="Obsah4"/>
        <w:rPr>
          <w:rFonts w:asciiTheme="minorHAnsi" w:eastAsiaTheme="minorEastAsia" w:hAnsiTheme="minorHAnsi" w:cstheme="minorBidi"/>
          <w:noProof/>
          <w:sz w:val="22"/>
          <w:szCs w:val="22"/>
        </w:rPr>
      </w:pPr>
      <w:hyperlink w:anchor="_Toc181703032" w:history="1">
        <w:r w:rsidR="00FD3D0C" w:rsidRPr="00501B8A">
          <w:rPr>
            <w:rStyle w:val="Hypertextovprepojenie"/>
            <w:noProof/>
          </w:rPr>
          <w:t>Publikačná činnosť – prírodné vedy</w:t>
        </w:r>
        <w:r w:rsidR="00FD3D0C">
          <w:rPr>
            <w:noProof/>
            <w:webHidden/>
          </w:rPr>
          <w:tab/>
        </w:r>
        <w:r w:rsidR="00FD3D0C">
          <w:rPr>
            <w:noProof/>
            <w:webHidden/>
          </w:rPr>
          <w:fldChar w:fldCharType="begin"/>
        </w:r>
        <w:r w:rsidR="00FD3D0C">
          <w:rPr>
            <w:noProof/>
            <w:webHidden/>
          </w:rPr>
          <w:instrText xml:space="preserve"> PAGEREF _Toc181703032 \h </w:instrText>
        </w:r>
        <w:r w:rsidR="00FD3D0C">
          <w:rPr>
            <w:noProof/>
            <w:webHidden/>
          </w:rPr>
        </w:r>
        <w:r w:rsidR="00FD3D0C">
          <w:rPr>
            <w:noProof/>
            <w:webHidden/>
          </w:rPr>
          <w:fldChar w:fldCharType="separate"/>
        </w:r>
        <w:r w:rsidR="00FD3D0C">
          <w:rPr>
            <w:noProof/>
            <w:webHidden/>
          </w:rPr>
          <w:t>23</w:t>
        </w:r>
        <w:r w:rsidR="00FD3D0C">
          <w:rPr>
            <w:noProof/>
            <w:webHidden/>
          </w:rPr>
          <w:fldChar w:fldCharType="end"/>
        </w:r>
      </w:hyperlink>
    </w:p>
    <w:p w14:paraId="49F215EA" w14:textId="5BA7156C" w:rsidR="00FD3D0C" w:rsidRDefault="00DE1600">
      <w:pPr>
        <w:pStyle w:val="Obsah4"/>
        <w:rPr>
          <w:rFonts w:asciiTheme="minorHAnsi" w:eastAsiaTheme="minorEastAsia" w:hAnsiTheme="minorHAnsi" w:cstheme="minorBidi"/>
          <w:noProof/>
          <w:sz w:val="22"/>
          <w:szCs w:val="22"/>
        </w:rPr>
      </w:pPr>
      <w:hyperlink w:anchor="_Toc181703033" w:history="1">
        <w:r w:rsidR="00FD3D0C" w:rsidRPr="00501B8A">
          <w:rPr>
            <w:rStyle w:val="Hypertextovprepojenie"/>
            <w:noProof/>
          </w:rPr>
          <w:t>Publikačná činnosť – technické vedy</w:t>
        </w:r>
        <w:r w:rsidR="00FD3D0C">
          <w:rPr>
            <w:noProof/>
            <w:webHidden/>
          </w:rPr>
          <w:tab/>
        </w:r>
        <w:r w:rsidR="00FD3D0C">
          <w:rPr>
            <w:noProof/>
            <w:webHidden/>
          </w:rPr>
          <w:fldChar w:fldCharType="begin"/>
        </w:r>
        <w:r w:rsidR="00FD3D0C">
          <w:rPr>
            <w:noProof/>
            <w:webHidden/>
          </w:rPr>
          <w:instrText xml:space="preserve"> PAGEREF _Toc181703033 \h </w:instrText>
        </w:r>
        <w:r w:rsidR="00FD3D0C">
          <w:rPr>
            <w:noProof/>
            <w:webHidden/>
          </w:rPr>
        </w:r>
        <w:r w:rsidR="00FD3D0C">
          <w:rPr>
            <w:noProof/>
            <w:webHidden/>
          </w:rPr>
          <w:fldChar w:fldCharType="separate"/>
        </w:r>
        <w:r w:rsidR="00FD3D0C">
          <w:rPr>
            <w:noProof/>
            <w:webHidden/>
          </w:rPr>
          <w:t>23</w:t>
        </w:r>
        <w:r w:rsidR="00FD3D0C">
          <w:rPr>
            <w:noProof/>
            <w:webHidden/>
          </w:rPr>
          <w:fldChar w:fldCharType="end"/>
        </w:r>
      </w:hyperlink>
    </w:p>
    <w:p w14:paraId="673F96DC" w14:textId="2F882673" w:rsidR="00FD3D0C" w:rsidRDefault="00DE1600">
      <w:pPr>
        <w:pStyle w:val="Obsah4"/>
        <w:rPr>
          <w:rFonts w:asciiTheme="minorHAnsi" w:eastAsiaTheme="minorEastAsia" w:hAnsiTheme="minorHAnsi" w:cstheme="minorBidi"/>
          <w:noProof/>
          <w:sz w:val="22"/>
          <w:szCs w:val="22"/>
        </w:rPr>
      </w:pPr>
      <w:hyperlink w:anchor="_Toc181703034" w:history="1">
        <w:r w:rsidR="00FD3D0C" w:rsidRPr="00501B8A">
          <w:rPr>
            <w:rStyle w:val="Hypertextovprepojenie"/>
            <w:noProof/>
          </w:rPr>
          <w:t>Publikačná činnosť – lekárske vedy</w:t>
        </w:r>
        <w:r w:rsidR="00FD3D0C">
          <w:rPr>
            <w:noProof/>
            <w:webHidden/>
          </w:rPr>
          <w:tab/>
        </w:r>
        <w:r w:rsidR="00FD3D0C">
          <w:rPr>
            <w:noProof/>
            <w:webHidden/>
          </w:rPr>
          <w:fldChar w:fldCharType="begin"/>
        </w:r>
        <w:r w:rsidR="00FD3D0C">
          <w:rPr>
            <w:noProof/>
            <w:webHidden/>
          </w:rPr>
          <w:instrText xml:space="preserve"> PAGEREF _Toc181703034 \h </w:instrText>
        </w:r>
        <w:r w:rsidR="00FD3D0C">
          <w:rPr>
            <w:noProof/>
            <w:webHidden/>
          </w:rPr>
        </w:r>
        <w:r w:rsidR="00FD3D0C">
          <w:rPr>
            <w:noProof/>
            <w:webHidden/>
          </w:rPr>
          <w:fldChar w:fldCharType="separate"/>
        </w:r>
        <w:r w:rsidR="00FD3D0C">
          <w:rPr>
            <w:noProof/>
            <w:webHidden/>
          </w:rPr>
          <w:t>24</w:t>
        </w:r>
        <w:r w:rsidR="00FD3D0C">
          <w:rPr>
            <w:noProof/>
            <w:webHidden/>
          </w:rPr>
          <w:fldChar w:fldCharType="end"/>
        </w:r>
      </w:hyperlink>
    </w:p>
    <w:p w14:paraId="0D8B627F" w14:textId="23DEB4F0" w:rsidR="00FD3D0C" w:rsidRDefault="00DE1600">
      <w:pPr>
        <w:pStyle w:val="Obsah4"/>
        <w:rPr>
          <w:rFonts w:asciiTheme="minorHAnsi" w:eastAsiaTheme="minorEastAsia" w:hAnsiTheme="minorHAnsi" w:cstheme="minorBidi"/>
          <w:noProof/>
          <w:sz w:val="22"/>
          <w:szCs w:val="22"/>
        </w:rPr>
      </w:pPr>
      <w:hyperlink w:anchor="_Toc181703035" w:history="1">
        <w:r w:rsidR="00FD3D0C" w:rsidRPr="00501B8A">
          <w:rPr>
            <w:rStyle w:val="Hypertextovprepojenie"/>
            <w:noProof/>
          </w:rPr>
          <w:t>Publikačná činnosť – pôdohospodárske vedy</w:t>
        </w:r>
        <w:r w:rsidR="00FD3D0C">
          <w:rPr>
            <w:noProof/>
            <w:webHidden/>
          </w:rPr>
          <w:tab/>
        </w:r>
        <w:r w:rsidR="00FD3D0C">
          <w:rPr>
            <w:noProof/>
            <w:webHidden/>
          </w:rPr>
          <w:fldChar w:fldCharType="begin"/>
        </w:r>
        <w:r w:rsidR="00FD3D0C">
          <w:rPr>
            <w:noProof/>
            <w:webHidden/>
          </w:rPr>
          <w:instrText xml:space="preserve"> PAGEREF _Toc181703035 \h </w:instrText>
        </w:r>
        <w:r w:rsidR="00FD3D0C">
          <w:rPr>
            <w:noProof/>
            <w:webHidden/>
          </w:rPr>
        </w:r>
        <w:r w:rsidR="00FD3D0C">
          <w:rPr>
            <w:noProof/>
            <w:webHidden/>
          </w:rPr>
          <w:fldChar w:fldCharType="separate"/>
        </w:r>
        <w:r w:rsidR="00FD3D0C">
          <w:rPr>
            <w:noProof/>
            <w:webHidden/>
          </w:rPr>
          <w:t>25</w:t>
        </w:r>
        <w:r w:rsidR="00FD3D0C">
          <w:rPr>
            <w:noProof/>
            <w:webHidden/>
          </w:rPr>
          <w:fldChar w:fldCharType="end"/>
        </w:r>
      </w:hyperlink>
    </w:p>
    <w:p w14:paraId="374E5D2E" w14:textId="38EF9AED" w:rsidR="00FD3D0C" w:rsidRDefault="00DE1600">
      <w:pPr>
        <w:pStyle w:val="Obsah4"/>
        <w:rPr>
          <w:rFonts w:asciiTheme="minorHAnsi" w:eastAsiaTheme="minorEastAsia" w:hAnsiTheme="minorHAnsi" w:cstheme="minorBidi"/>
          <w:noProof/>
          <w:sz w:val="22"/>
          <w:szCs w:val="22"/>
        </w:rPr>
      </w:pPr>
      <w:hyperlink w:anchor="_Toc181703036" w:history="1">
        <w:r w:rsidR="00FD3D0C" w:rsidRPr="00501B8A">
          <w:rPr>
            <w:rStyle w:val="Hypertextovprepojenie"/>
            <w:noProof/>
          </w:rPr>
          <w:t>Publikačná činnosť – spoločenské vedy</w:t>
        </w:r>
        <w:r w:rsidR="00FD3D0C">
          <w:rPr>
            <w:noProof/>
            <w:webHidden/>
          </w:rPr>
          <w:tab/>
        </w:r>
        <w:r w:rsidR="00FD3D0C">
          <w:rPr>
            <w:noProof/>
            <w:webHidden/>
          </w:rPr>
          <w:fldChar w:fldCharType="begin"/>
        </w:r>
        <w:r w:rsidR="00FD3D0C">
          <w:rPr>
            <w:noProof/>
            <w:webHidden/>
          </w:rPr>
          <w:instrText xml:space="preserve"> PAGEREF _Toc181703036 \h </w:instrText>
        </w:r>
        <w:r w:rsidR="00FD3D0C">
          <w:rPr>
            <w:noProof/>
            <w:webHidden/>
          </w:rPr>
        </w:r>
        <w:r w:rsidR="00FD3D0C">
          <w:rPr>
            <w:noProof/>
            <w:webHidden/>
          </w:rPr>
          <w:fldChar w:fldCharType="separate"/>
        </w:r>
        <w:r w:rsidR="00FD3D0C">
          <w:rPr>
            <w:noProof/>
            <w:webHidden/>
          </w:rPr>
          <w:t>25</w:t>
        </w:r>
        <w:r w:rsidR="00FD3D0C">
          <w:rPr>
            <w:noProof/>
            <w:webHidden/>
          </w:rPr>
          <w:fldChar w:fldCharType="end"/>
        </w:r>
      </w:hyperlink>
    </w:p>
    <w:p w14:paraId="54598CA5" w14:textId="030A6E7E" w:rsidR="00FD3D0C" w:rsidRDefault="00DE1600">
      <w:pPr>
        <w:pStyle w:val="Obsah4"/>
        <w:rPr>
          <w:rFonts w:asciiTheme="minorHAnsi" w:eastAsiaTheme="minorEastAsia" w:hAnsiTheme="minorHAnsi" w:cstheme="minorBidi"/>
          <w:noProof/>
          <w:sz w:val="22"/>
          <w:szCs w:val="22"/>
        </w:rPr>
      </w:pPr>
      <w:hyperlink w:anchor="_Toc181703037" w:history="1">
        <w:r w:rsidR="00FD3D0C" w:rsidRPr="00501B8A">
          <w:rPr>
            <w:rStyle w:val="Hypertextovprepojenie"/>
            <w:noProof/>
          </w:rPr>
          <w:t>Publikačná činnosť – humanitné vedy</w:t>
        </w:r>
        <w:r w:rsidR="00FD3D0C">
          <w:rPr>
            <w:noProof/>
            <w:webHidden/>
          </w:rPr>
          <w:tab/>
        </w:r>
        <w:r w:rsidR="00FD3D0C">
          <w:rPr>
            <w:noProof/>
            <w:webHidden/>
          </w:rPr>
          <w:fldChar w:fldCharType="begin"/>
        </w:r>
        <w:r w:rsidR="00FD3D0C">
          <w:rPr>
            <w:noProof/>
            <w:webHidden/>
          </w:rPr>
          <w:instrText xml:space="preserve"> PAGEREF _Toc181703037 \h </w:instrText>
        </w:r>
        <w:r w:rsidR="00FD3D0C">
          <w:rPr>
            <w:noProof/>
            <w:webHidden/>
          </w:rPr>
        </w:r>
        <w:r w:rsidR="00FD3D0C">
          <w:rPr>
            <w:noProof/>
            <w:webHidden/>
          </w:rPr>
          <w:fldChar w:fldCharType="separate"/>
        </w:r>
        <w:r w:rsidR="00FD3D0C">
          <w:rPr>
            <w:noProof/>
            <w:webHidden/>
          </w:rPr>
          <w:t>26</w:t>
        </w:r>
        <w:r w:rsidR="00FD3D0C">
          <w:rPr>
            <w:noProof/>
            <w:webHidden/>
          </w:rPr>
          <w:fldChar w:fldCharType="end"/>
        </w:r>
      </w:hyperlink>
    </w:p>
    <w:p w14:paraId="0A75751B" w14:textId="15880C89" w:rsidR="00FD3D0C" w:rsidRDefault="00DE1600">
      <w:pPr>
        <w:pStyle w:val="Obsah3"/>
        <w:rPr>
          <w:rFonts w:asciiTheme="minorHAnsi" w:eastAsiaTheme="minorEastAsia" w:hAnsiTheme="minorHAnsi" w:cstheme="minorBidi"/>
          <w:noProof/>
          <w:sz w:val="22"/>
          <w:szCs w:val="22"/>
        </w:rPr>
      </w:pPr>
      <w:hyperlink w:anchor="_Toc181703038" w:history="1">
        <w:r w:rsidR="00FD3D0C" w:rsidRPr="00501B8A">
          <w:rPr>
            <w:rStyle w:val="Hypertextovprepojenie"/>
            <w:noProof/>
          </w:rPr>
          <w:t>1.6 Rozvoj vysokého školstva</w:t>
        </w:r>
        <w:r w:rsidR="00FD3D0C">
          <w:rPr>
            <w:noProof/>
            <w:webHidden/>
          </w:rPr>
          <w:tab/>
        </w:r>
        <w:r w:rsidR="00FD3D0C">
          <w:rPr>
            <w:noProof/>
            <w:webHidden/>
          </w:rPr>
          <w:fldChar w:fldCharType="begin"/>
        </w:r>
        <w:r w:rsidR="00FD3D0C">
          <w:rPr>
            <w:noProof/>
            <w:webHidden/>
          </w:rPr>
          <w:instrText xml:space="preserve"> PAGEREF _Toc181703038 \h </w:instrText>
        </w:r>
        <w:r w:rsidR="00FD3D0C">
          <w:rPr>
            <w:noProof/>
            <w:webHidden/>
          </w:rPr>
        </w:r>
        <w:r w:rsidR="00FD3D0C">
          <w:rPr>
            <w:noProof/>
            <w:webHidden/>
          </w:rPr>
          <w:fldChar w:fldCharType="separate"/>
        </w:r>
        <w:r w:rsidR="00FD3D0C">
          <w:rPr>
            <w:noProof/>
            <w:webHidden/>
          </w:rPr>
          <w:t>28</w:t>
        </w:r>
        <w:r w:rsidR="00FD3D0C">
          <w:rPr>
            <w:noProof/>
            <w:webHidden/>
          </w:rPr>
          <w:fldChar w:fldCharType="end"/>
        </w:r>
      </w:hyperlink>
    </w:p>
    <w:p w14:paraId="571A3425" w14:textId="02C0950A"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39" w:history="1">
        <w:r w:rsidR="00FD3D0C" w:rsidRPr="00501B8A">
          <w:rPr>
            <w:rStyle w:val="Hypertextovprepojenie"/>
            <w:noProof/>
          </w:rPr>
          <w:t>Časť II</w:t>
        </w:r>
        <w:r w:rsidR="00FD3D0C">
          <w:rPr>
            <w:noProof/>
            <w:webHidden/>
          </w:rPr>
          <w:tab/>
        </w:r>
        <w:r w:rsidR="00FD3D0C">
          <w:rPr>
            <w:noProof/>
            <w:webHidden/>
          </w:rPr>
          <w:fldChar w:fldCharType="begin"/>
        </w:r>
        <w:r w:rsidR="00FD3D0C">
          <w:rPr>
            <w:noProof/>
            <w:webHidden/>
          </w:rPr>
          <w:instrText xml:space="preserve"> PAGEREF _Toc181703039 \h </w:instrText>
        </w:r>
        <w:r w:rsidR="00FD3D0C">
          <w:rPr>
            <w:noProof/>
            <w:webHidden/>
          </w:rPr>
        </w:r>
        <w:r w:rsidR="00FD3D0C">
          <w:rPr>
            <w:noProof/>
            <w:webHidden/>
          </w:rPr>
          <w:fldChar w:fldCharType="separate"/>
        </w:r>
        <w:r w:rsidR="00FD3D0C">
          <w:rPr>
            <w:noProof/>
            <w:webHidden/>
          </w:rPr>
          <w:t>34</w:t>
        </w:r>
        <w:r w:rsidR="00FD3D0C">
          <w:rPr>
            <w:noProof/>
            <w:webHidden/>
          </w:rPr>
          <w:fldChar w:fldCharType="end"/>
        </w:r>
      </w:hyperlink>
    </w:p>
    <w:p w14:paraId="234F5725" w14:textId="3486CF51"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40" w:history="1">
        <w:r w:rsidR="00FD3D0C" w:rsidRPr="00501B8A">
          <w:rPr>
            <w:rStyle w:val="Hypertextovprepojenie"/>
            <w:noProof/>
          </w:rPr>
          <w:t>2. Správa o hospodárení verejných vysokých škôl v roku 2023</w:t>
        </w:r>
        <w:r w:rsidR="00FD3D0C">
          <w:rPr>
            <w:noProof/>
            <w:webHidden/>
          </w:rPr>
          <w:tab/>
        </w:r>
        <w:r w:rsidR="00FD3D0C">
          <w:rPr>
            <w:noProof/>
            <w:webHidden/>
          </w:rPr>
          <w:fldChar w:fldCharType="begin"/>
        </w:r>
        <w:r w:rsidR="00FD3D0C">
          <w:rPr>
            <w:noProof/>
            <w:webHidden/>
          </w:rPr>
          <w:instrText xml:space="preserve"> PAGEREF _Toc181703040 \h </w:instrText>
        </w:r>
        <w:r w:rsidR="00FD3D0C">
          <w:rPr>
            <w:noProof/>
            <w:webHidden/>
          </w:rPr>
        </w:r>
        <w:r w:rsidR="00FD3D0C">
          <w:rPr>
            <w:noProof/>
            <w:webHidden/>
          </w:rPr>
          <w:fldChar w:fldCharType="separate"/>
        </w:r>
        <w:r w:rsidR="00FD3D0C">
          <w:rPr>
            <w:noProof/>
            <w:webHidden/>
          </w:rPr>
          <w:t>34</w:t>
        </w:r>
        <w:r w:rsidR="00FD3D0C">
          <w:rPr>
            <w:noProof/>
            <w:webHidden/>
          </w:rPr>
          <w:fldChar w:fldCharType="end"/>
        </w:r>
      </w:hyperlink>
    </w:p>
    <w:p w14:paraId="35CEE8E7" w14:textId="4CDF212F" w:rsidR="00FD3D0C" w:rsidRDefault="00DE1600">
      <w:pPr>
        <w:pStyle w:val="Obsah3"/>
        <w:rPr>
          <w:rFonts w:asciiTheme="minorHAnsi" w:eastAsiaTheme="minorEastAsia" w:hAnsiTheme="minorHAnsi" w:cstheme="minorBidi"/>
          <w:noProof/>
          <w:sz w:val="22"/>
          <w:szCs w:val="22"/>
        </w:rPr>
      </w:pPr>
      <w:hyperlink w:anchor="_Toc181703041" w:history="1">
        <w:r w:rsidR="00FD3D0C" w:rsidRPr="00501B8A">
          <w:rPr>
            <w:rStyle w:val="Hypertextovprepojenie"/>
            <w:noProof/>
          </w:rPr>
          <w:t>2.1 Výška dotácií zo štátneho rozpočtu verejným vysokým školám v roku 2023 a spôsob ich rozdelenia</w:t>
        </w:r>
        <w:r w:rsidR="00FD3D0C">
          <w:rPr>
            <w:noProof/>
            <w:webHidden/>
          </w:rPr>
          <w:tab/>
        </w:r>
        <w:r w:rsidR="00FD3D0C">
          <w:rPr>
            <w:noProof/>
            <w:webHidden/>
          </w:rPr>
          <w:fldChar w:fldCharType="begin"/>
        </w:r>
        <w:r w:rsidR="00FD3D0C">
          <w:rPr>
            <w:noProof/>
            <w:webHidden/>
          </w:rPr>
          <w:instrText xml:space="preserve"> PAGEREF _Toc181703041 \h </w:instrText>
        </w:r>
        <w:r w:rsidR="00FD3D0C">
          <w:rPr>
            <w:noProof/>
            <w:webHidden/>
          </w:rPr>
        </w:r>
        <w:r w:rsidR="00FD3D0C">
          <w:rPr>
            <w:noProof/>
            <w:webHidden/>
          </w:rPr>
          <w:fldChar w:fldCharType="separate"/>
        </w:r>
        <w:r w:rsidR="00FD3D0C">
          <w:rPr>
            <w:noProof/>
            <w:webHidden/>
          </w:rPr>
          <w:t>34</w:t>
        </w:r>
        <w:r w:rsidR="00FD3D0C">
          <w:rPr>
            <w:noProof/>
            <w:webHidden/>
          </w:rPr>
          <w:fldChar w:fldCharType="end"/>
        </w:r>
      </w:hyperlink>
    </w:p>
    <w:p w14:paraId="5DC9C42D" w14:textId="30C849F2" w:rsidR="00FD3D0C" w:rsidRDefault="00DE1600">
      <w:pPr>
        <w:pStyle w:val="Obsah4"/>
        <w:rPr>
          <w:rFonts w:asciiTheme="minorHAnsi" w:eastAsiaTheme="minorEastAsia" w:hAnsiTheme="minorHAnsi" w:cstheme="minorBidi"/>
          <w:noProof/>
          <w:sz w:val="22"/>
          <w:szCs w:val="22"/>
        </w:rPr>
      </w:pPr>
      <w:hyperlink w:anchor="_Toc181703042" w:history="1">
        <w:r w:rsidR="00FD3D0C" w:rsidRPr="00501B8A">
          <w:rPr>
            <w:rStyle w:val="Hypertextovprepojenie"/>
            <w:noProof/>
          </w:rPr>
          <w:t>Výška dotácií zo štátneho rozpočtu verejným vysokým školám v roku 2023</w:t>
        </w:r>
        <w:r w:rsidR="00FD3D0C">
          <w:rPr>
            <w:noProof/>
            <w:webHidden/>
          </w:rPr>
          <w:tab/>
        </w:r>
        <w:r w:rsidR="00FD3D0C">
          <w:rPr>
            <w:noProof/>
            <w:webHidden/>
          </w:rPr>
          <w:fldChar w:fldCharType="begin"/>
        </w:r>
        <w:r w:rsidR="00FD3D0C">
          <w:rPr>
            <w:noProof/>
            <w:webHidden/>
          </w:rPr>
          <w:instrText xml:space="preserve"> PAGEREF _Toc181703042 \h </w:instrText>
        </w:r>
        <w:r w:rsidR="00FD3D0C">
          <w:rPr>
            <w:noProof/>
            <w:webHidden/>
          </w:rPr>
        </w:r>
        <w:r w:rsidR="00FD3D0C">
          <w:rPr>
            <w:noProof/>
            <w:webHidden/>
          </w:rPr>
          <w:fldChar w:fldCharType="separate"/>
        </w:r>
        <w:r w:rsidR="00FD3D0C">
          <w:rPr>
            <w:noProof/>
            <w:webHidden/>
          </w:rPr>
          <w:t>34</w:t>
        </w:r>
        <w:r w:rsidR="00FD3D0C">
          <w:rPr>
            <w:noProof/>
            <w:webHidden/>
          </w:rPr>
          <w:fldChar w:fldCharType="end"/>
        </w:r>
      </w:hyperlink>
    </w:p>
    <w:p w14:paraId="2077DF85" w14:textId="391EC88F" w:rsidR="00FD3D0C" w:rsidRDefault="00DE1600">
      <w:pPr>
        <w:pStyle w:val="Obsah4"/>
        <w:rPr>
          <w:rFonts w:asciiTheme="minorHAnsi" w:eastAsiaTheme="minorEastAsia" w:hAnsiTheme="minorHAnsi" w:cstheme="minorBidi"/>
          <w:noProof/>
          <w:sz w:val="22"/>
          <w:szCs w:val="22"/>
        </w:rPr>
      </w:pPr>
      <w:hyperlink w:anchor="_Toc181703043" w:history="1">
        <w:r w:rsidR="00FD3D0C" w:rsidRPr="00501B8A">
          <w:rPr>
            <w:rStyle w:val="Hypertextovprepojenie"/>
            <w:noProof/>
          </w:rPr>
          <w:t>Spôsob rozdelenia dotácií zo štátneho rozpočtu verejným vysokým školám</w:t>
        </w:r>
        <w:r w:rsidR="00FD3D0C">
          <w:rPr>
            <w:noProof/>
            <w:webHidden/>
          </w:rPr>
          <w:tab/>
        </w:r>
        <w:r w:rsidR="00FD3D0C">
          <w:rPr>
            <w:noProof/>
            <w:webHidden/>
          </w:rPr>
          <w:fldChar w:fldCharType="begin"/>
        </w:r>
        <w:r w:rsidR="00FD3D0C">
          <w:rPr>
            <w:noProof/>
            <w:webHidden/>
          </w:rPr>
          <w:instrText xml:space="preserve"> PAGEREF _Toc181703043 \h </w:instrText>
        </w:r>
        <w:r w:rsidR="00FD3D0C">
          <w:rPr>
            <w:noProof/>
            <w:webHidden/>
          </w:rPr>
        </w:r>
        <w:r w:rsidR="00FD3D0C">
          <w:rPr>
            <w:noProof/>
            <w:webHidden/>
          </w:rPr>
          <w:fldChar w:fldCharType="separate"/>
        </w:r>
        <w:r w:rsidR="00FD3D0C">
          <w:rPr>
            <w:noProof/>
            <w:webHidden/>
          </w:rPr>
          <w:t>36</w:t>
        </w:r>
        <w:r w:rsidR="00FD3D0C">
          <w:rPr>
            <w:noProof/>
            <w:webHidden/>
          </w:rPr>
          <w:fldChar w:fldCharType="end"/>
        </w:r>
      </w:hyperlink>
    </w:p>
    <w:p w14:paraId="31C6BDBF" w14:textId="1831600E" w:rsidR="00FD3D0C" w:rsidRDefault="00DE1600">
      <w:pPr>
        <w:pStyle w:val="Obsah4"/>
        <w:rPr>
          <w:rFonts w:asciiTheme="minorHAnsi" w:eastAsiaTheme="minorEastAsia" w:hAnsiTheme="minorHAnsi" w:cstheme="minorBidi"/>
          <w:noProof/>
          <w:sz w:val="22"/>
          <w:szCs w:val="22"/>
        </w:rPr>
      </w:pPr>
      <w:hyperlink w:anchor="_Toc181703044" w:history="1">
        <w:r w:rsidR="00FD3D0C" w:rsidRPr="00501B8A">
          <w:rPr>
            <w:rStyle w:val="Hypertextovprepojenie"/>
            <w:noProof/>
          </w:rPr>
          <w:t>Jednotkové dotácie</w:t>
        </w:r>
        <w:r w:rsidR="00FD3D0C">
          <w:rPr>
            <w:noProof/>
            <w:webHidden/>
          </w:rPr>
          <w:tab/>
        </w:r>
        <w:r w:rsidR="00FD3D0C">
          <w:rPr>
            <w:noProof/>
            <w:webHidden/>
          </w:rPr>
          <w:fldChar w:fldCharType="begin"/>
        </w:r>
        <w:r w:rsidR="00FD3D0C">
          <w:rPr>
            <w:noProof/>
            <w:webHidden/>
          </w:rPr>
          <w:instrText xml:space="preserve"> PAGEREF _Toc181703044 \h </w:instrText>
        </w:r>
        <w:r w:rsidR="00FD3D0C">
          <w:rPr>
            <w:noProof/>
            <w:webHidden/>
          </w:rPr>
        </w:r>
        <w:r w:rsidR="00FD3D0C">
          <w:rPr>
            <w:noProof/>
            <w:webHidden/>
          </w:rPr>
          <w:fldChar w:fldCharType="separate"/>
        </w:r>
        <w:r w:rsidR="00FD3D0C">
          <w:rPr>
            <w:noProof/>
            <w:webHidden/>
          </w:rPr>
          <w:t>38</w:t>
        </w:r>
        <w:r w:rsidR="00FD3D0C">
          <w:rPr>
            <w:noProof/>
            <w:webHidden/>
          </w:rPr>
          <w:fldChar w:fldCharType="end"/>
        </w:r>
      </w:hyperlink>
    </w:p>
    <w:p w14:paraId="306A065B" w14:textId="2DB4BA90" w:rsidR="00FD3D0C" w:rsidRDefault="00DE1600">
      <w:pPr>
        <w:pStyle w:val="Obsah3"/>
        <w:rPr>
          <w:rFonts w:asciiTheme="minorHAnsi" w:eastAsiaTheme="minorEastAsia" w:hAnsiTheme="minorHAnsi" w:cstheme="minorBidi"/>
          <w:noProof/>
          <w:sz w:val="22"/>
          <w:szCs w:val="22"/>
        </w:rPr>
      </w:pPr>
      <w:hyperlink w:anchor="_Toc181703045" w:history="1">
        <w:r w:rsidR="00FD3D0C" w:rsidRPr="00501B8A">
          <w:rPr>
            <w:rStyle w:val="Hypertextovprepojenie"/>
            <w:noProof/>
          </w:rPr>
          <w:t>2.2 Výsledky hospodárenia verejných vysokých škôl za rok 2023</w:t>
        </w:r>
        <w:r w:rsidR="00FD3D0C">
          <w:rPr>
            <w:noProof/>
            <w:webHidden/>
          </w:rPr>
          <w:tab/>
        </w:r>
        <w:r w:rsidR="00FD3D0C">
          <w:rPr>
            <w:noProof/>
            <w:webHidden/>
          </w:rPr>
          <w:fldChar w:fldCharType="begin"/>
        </w:r>
        <w:r w:rsidR="00FD3D0C">
          <w:rPr>
            <w:noProof/>
            <w:webHidden/>
          </w:rPr>
          <w:instrText xml:space="preserve"> PAGEREF _Toc181703045 \h </w:instrText>
        </w:r>
        <w:r w:rsidR="00FD3D0C">
          <w:rPr>
            <w:noProof/>
            <w:webHidden/>
          </w:rPr>
        </w:r>
        <w:r w:rsidR="00FD3D0C">
          <w:rPr>
            <w:noProof/>
            <w:webHidden/>
          </w:rPr>
          <w:fldChar w:fldCharType="separate"/>
        </w:r>
        <w:r w:rsidR="00FD3D0C">
          <w:rPr>
            <w:noProof/>
            <w:webHidden/>
          </w:rPr>
          <w:t>39</w:t>
        </w:r>
        <w:r w:rsidR="00FD3D0C">
          <w:rPr>
            <w:noProof/>
            <w:webHidden/>
          </w:rPr>
          <w:fldChar w:fldCharType="end"/>
        </w:r>
      </w:hyperlink>
    </w:p>
    <w:p w14:paraId="6E828CD9" w14:textId="2E77ED34" w:rsidR="00FD3D0C" w:rsidRDefault="00DE1600">
      <w:pPr>
        <w:pStyle w:val="Obsah4"/>
        <w:rPr>
          <w:rFonts w:asciiTheme="minorHAnsi" w:eastAsiaTheme="minorEastAsia" w:hAnsiTheme="minorHAnsi" w:cstheme="minorBidi"/>
          <w:noProof/>
          <w:sz w:val="22"/>
          <w:szCs w:val="22"/>
        </w:rPr>
      </w:pPr>
      <w:hyperlink w:anchor="_Toc181703046" w:history="1">
        <w:r w:rsidR="00FD3D0C" w:rsidRPr="00501B8A">
          <w:rPr>
            <w:rStyle w:val="Hypertextovprepojenie"/>
            <w:noProof/>
          </w:rPr>
          <w:t>Sumárne údaje zo súvah verejných vysokých škôl k 31. decembru 2023</w:t>
        </w:r>
        <w:r w:rsidR="00FD3D0C">
          <w:rPr>
            <w:noProof/>
            <w:webHidden/>
          </w:rPr>
          <w:tab/>
        </w:r>
        <w:r w:rsidR="00FD3D0C">
          <w:rPr>
            <w:noProof/>
            <w:webHidden/>
          </w:rPr>
          <w:fldChar w:fldCharType="begin"/>
        </w:r>
        <w:r w:rsidR="00FD3D0C">
          <w:rPr>
            <w:noProof/>
            <w:webHidden/>
          </w:rPr>
          <w:instrText xml:space="preserve"> PAGEREF _Toc181703046 \h </w:instrText>
        </w:r>
        <w:r w:rsidR="00FD3D0C">
          <w:rPr>
            <w:noProof/>
            <w:webHidden/>
          </w:rPr>
        </w:r>
        <w:r w:rsidR="00FD3D0C">
          <w:rPr>
            <w:noProof/>
            <w:webHidden/>
          </w:rPr>
          <w:fldChar w:fldCharType="separate"/>
        </w:r>
        <w:r w:rsidR="00FD3D0C">
          <w:rPr>
            <w:noProof/>
            <w:webHidden/>
          </w:rPr>
          <w:t>39</w:t>
        </w:r>
        <w:r w:rsidR="00FD3D0C">
          <w:rPr>
            <w:noProof/>
            <w:webHidden/>
          </w:rPr>
          <w:fldChar w:fldCharType="end"/>
        </w:r>
      </w:hyperlink>
    </w:p>
    <w:p w14:paraId="21625F17" w14:textId="5A6A501F" w:rsidR="00FD3D0C" w:rsidRDefault="00DE1600">
      <w:pPr>
        <w:pStyle w:val="Obsah4"/>
        <w:rPr>
          <w:rFonts w:asciiTheme="minorHAnsi" w:eastAsiaTheme="minorEastAsia" w:hAnsiTheme="minorHAnsi" w:cstheme="minorBidi"/>
          <w:noProof/>
          <w:sz w:val="22"/>
          <w:szCs w:val="22"/>
        </w:rPr>
      </w:pPr>
      <w:hyperlink w:anchor="_Toc181703047" w:history="1">
        <w:r w:rsidR="00FD3D0C" w:rsidRPr="00501B8A">
          <w:rPr>
            <w:rStyle w:val="Hypertextovprepojenie"/>
            <w:noProof/>
          </w:rPr>
          <w:t>Sumárne údaje o výnosoch a nákladoch verejných vysokých škôl</w:t>
        </w:r>
        <w:r w:rsidR="00FD3D0C">
          <w:rPr>
            <w:noProof/>
            <w:webHidden/>
          </w:rPr>
          <w:tab/>
        </w:r>
        <w:r w:rsidR="00FD3D0C">
          <w:rPr>
            <w:noProof/>
            <w:webHidden/>
          </w:rPr>
          <w:fldChar w:fldCharType="begin"/>
        </w:r>
        <w:r w:rsidR="00FD3D0C">
          <w:rPr>
            <w:noProof/>
            <w:webHidden/>
          </w:rPr>
          <w:instrText xml:space="preserve"> PAGEREF _Toc181703047 \h </w:instrText>
        </w:r>
        <w:r w:rsidR="00FD3D0C">
          <w:rPr>
            <w:noProof/>
            <w:webHidden/>
          </w:rPr>
        </w:r>
        <w:r w:rsidR="00FD3D0C">
          <w:rPr>
            <w:noProof/>
            <w:webHidden/>
          </w:rPr>
          <w:fldChar w:fldCharType="separate"/>
        </w:r>
        <w:r w:rsidR="00FD3D0C">
          <w:rPr>
            <w:noProof/>
            <w:webHidden/>
          </w:rPr>
          <w:t>40</w:t>
        </w:r>
        <w:r w:rsidR="00FD3D0C">
          <w:rPr>
            <w:noProof/>
            <w:webHidden/>
          </w:rPr>
          <w:fldChar w:fldCharType="end"/>
        </w:r>
      </w:hyperlink>
    </w:p>
    <w:p w14:paraId="55E6AB61" w14:textId="78D4DAB8" w:rsidR="00FD3D0C" w:rsidRDefault="00DE1600">
      <w:pPr>
        <w:pStyle w:val="Obsah4"/>
        <w:rPr>
          <w:rFonts w:asciiTheme="minorHAnsi" w:eastAsiaTheme="minorEastAsia" w:hAnsiTheme="minorHAnsi" w:cstheme="minorBidi"/>
          <w:noProof/>
          <w:sz w:val="22"/>
          <w:szCs w:val="22"/>
        </w:rPr>
      </w:pPr>
      <w:hyperlink w:anchor="_Toc181703048" w:history="1">
        <w:r w:rsidR="00FD3D0C" w:rsidRPr="00501B8A">
          <w:rPr>
            <w:rStyle w:val="Hypertextovprepojenie"/>
            <w:noProof/>
          </w:rPr>
          <w:t>Kapitálové výdavky</w:t>
        </w:r>
        <w:r w:rsidR="00FD3D0C">
          <w:rPr>
            <w:noProof/>
            <w:webHidden/>
          </w:rPr>
          <w:tab/>
        </w:r>
        <w:r w:rsidR="00FD3D0C">
          <w:rPr>
            <w:noProof/>
            <w:webHidden/>
          </w:rPr>
          <w:fldChar w:fldCharType="begin"/>
        </w:r>
        <w:r w:rsidR="00FD3D0C">
          <w:rPr>
            <w:noProof/>
            <w:webHidden/>
          </w:rPr>
          <w:instrText xml:space="preserve"> PAGEREF _Toc181703048 \h </w:instrText>
        </w:r>
        <w:r w:rsidR="00FD3D0C">
          <w:rPr>
            <w:noProof/>
            <w:webHidden/>
          </w:rPr>
        </w:r>
        <w:r w:rsidR="00FD3D0C">
          <w:rPr>
            <w:noProof/>
            <w:webHidden/>
          </w:rPr>
          <w:fldChar w:fldCharType="separate"/>
        </w:r>
        <w:r w:rsidR="00FD3D0C">
          <w:rPr>
            <w:noProof/>
            <w:webHidden/>
          </w:rPr>
          <w:t>43</w:t>
        </w:r>
        <w:r w:rsidR="00FD3D0C">
          <w:rPr>
            <w:noProof/>
            <w:webHidden/>
          </w:rPr>
          <w:fldChar w:fldCharType="end"/>
        </w:r>
      </w:hyperlink>
    </w:p>
    <w:p w14:paraId="0D4980A8" w14:textId="669A03DB"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49" w:history="1">
        <w:r w:rsidR="00FD3D0C" w:rsidRPr="00501B8A">
          <w:rPr>
            <w:rStyle w:val="Hypertextovprepojenie"/>
            <w:noProof/>
          </w:rPr>
          <w:t>Časť III</w:t>
        </w:r>
        <w:r w:rsidR="00FD3D0C">
          <w:rPr>
            <w:noProof/>
            <w:webHidden/>
          </w:rPr>
          <w:tab/>
        </w:r>
        <w:r w:rsidR="00FD3D0C">
          <w:rPr>
            <w:noProof/>
            <w:webHidden/>
          </w:rPr>
          <w:fldChar w:fldCharType="begin"/>
        </w:r>
        <w:r w:rsidR="00FD3D0C">
          <w:rPr>
            <w:noProof/>
            <w:webHidden/>
          </w:rPr>
          <w:instrText xml:space="preserve"> PAGEREF _Toc181703049 \h </w:instrText>
        </w:r>
        <w:r w:rsidR="00FD3D0C">
          <w:rPr>
            <w:noProof/>
            <w:webHidden/>
          </w:rPr>
        </w:r>
        <w:r w:rsidR="00FD3D0C">
          <w:rPr>
            <w:noProof/>
            <w:webHidden/>
          </w:rPr>
          <w:fldChar w:fldCharType="separate"/>
        </w:r>
        <w:r w:rsidR="00FD3D0C">
          <w:rPr>
            <w:noProof/>
            <w:webHidden/>
          </w:rPr>
          <w:t>43</w:t>
        </w:r>
        <w:r w:rsidR="00FD3D0C">
          <w:rPr>
            <w:noProof/>
            <w:webHidden/>
          </w:rPr>
          <w:fldChar w:fldCharType="end"/>
        </w:r>
      </w:hyperlink>
    </w:p>
    <w:p w14:paraId="57D96D65" w14:textId="16041FE7" w:rsidR="00FD3D0C" w:rsidRDefault="00DE1600">
      <w:pPr>
        <w:pStyle w:val="Obsah2"/>
        <w:tabs>
          <w:tab w:val="right" w:leader="dot" w:pos="9062"/>
        </w:tabs>
        <w:rPr>
          <w:rFonts w:asciiTheme="minorHAnsi" w:eastAsiaTheme="minorEastAsia" w:hAnsiTheme="minorHAnsi" w:cstheme="minorBidi"/>
          <w:b w:val="0"/>
          <w:bCs w:val="0"/>
          <w:noProof/>
          <w:sz w:val="22"/>
          <w:szCs w:val="22"/>
        </w:rPr>
      </w:pPr>
      <w:hyperlink w:anchor="_Toc181703050" w:history="1">
        <w:r w:rsidR="00FD3D0C" w:rsidRPr="00501B8A">
          <w:rPr>
            <w:rStyle w:val="Hypertextovprepojenie"/>
            <w:noProof/>
          </w:rPr>
          <w:t>3. Záver k správe</w:t>
        </w:r>
        <w:r w:rsidR="00FD3D0C">
          <w:rPr>
            <w:noProof/>
            <w:webHidden/>
          </w:rPr>
          <w:tab/>
        </w:r>
        <w:r w:rsidR="00FD3D0C">
          <w:rPr>
            <w:noProof/>
            <w:webHidden/>
          </w:rPr>
          <w:fldChar w:fldCharType="begin"/>
        </w:r>
        <w:r w:rsidR="00FD3D0C">
          <w:rPr>
            <w:noProof/>
            <w:webHidden/>
          </w:rPr>
          <w:instrText xml:space="preserve"> PAGEREF _Toc181703050 \h </w:instrText>
        </w:r>
        <w:r w:rsidR="00FD3D0C">
          <w:rPr>
            <w:noProof/>
            <w:webHidden/>
          </w:rPr>
        </w:r>
        <w:r w:rsidR="00FD3D0C">
          <w:rPr>
            <w:noProof/>
            <w:webHidden/>
          </w:rPr>
          <w:fldChar w:fldCharType="separate"/>
        </w:r>
        <w:r w:rsidR="00FD3D0C">
          <w:rPr>
            <w:noProof/>
            <w:webHidden/>
          </w:rPr>
          <w:t>43</w:t>
        </w:r>
        <w:r w:rsidR="00FD3D0C">
          <w:rPr>
            <w:noProof/>
            <w:webHidden/>
          </w:rPr>
          <w:fldChar w:fldCharType="end"/>
        </w:r>
      </w:hyperlink>
    </w:p>
    <w:p w14:paraId="2777CA3A" w14:textId="4AFE7C0C" w:rsidR="00A637EA" w:rsidRDefault="00A637EA" w:rsidP="00A637EA">
      <w:pPr>
        <w:pStyle w:val="Obsah3"/>
      </w:pPr>
      <w:r w:rsidRPr="00A51E4F">
        <w:fldChar w:fldCharType="end"/>
      </w:r>
      <w:bookmarkStart w:id="7" w:name="_Toc395704029"/>
    </w:p>
    <w:p w14:paraId="3995D396" w14:textId="77777777" w:rsidR="00A637EA" w:rsidRPr="00A51E4F" w:rsidRDefault="00A637EA" w:rsidP="00A637EA">
      <w:pPr>
        <w:pStyle w:val="Obsah3"/>
      </w:pPr>
      <w:r w:rsidRPr="00A51E4F">
        <w:lastRenderedPageBreak/>
        <w:t>Zoznam grafov v textovej časti správy</w:t>
      </w:r>
    </w:p>
    <w:p w14:paraId="43E2E407" w14:textId="77777777" w:rsidR="00A637EA" w:rsidRPr="00A51E4F" w:rsidRDefault="00A637EA" w:rsidP="00A637EA">
      <w:pPr>
        <w:jc w:val="both"/>
      </w:pPr>
    </w:p>
    <w:p w14:paraId="7252C5C5" w14:textId="30CF8A10" w:rsidR="00A637EA" w:rsidRPr="00A51E4F" w:rsidRDefault="00A637EA" w:rsidP="00A637EA">
      <w:pPr>
        <w:pStyle w:val="Zoznamobrzkov"/>
        <w:tabs>
          <w:tab w:val="right" w:leader="dot" w:pos="9062"/>
        </w:tabs>
        <w:rPr>
          <w:rFonts w:eastAsiaTheme="minorEastAsia"/>
          <w:noProof/>
          <w:sz w:val="22"/>
          <w:szCs w:val="22"/>
        </w:rPr>
      </w:pPr>
      <w:r w:rsidRPr="00A51E4F">
        <w:fldChar w:fldCharType="begin"/>
      </w:r>
      <w:r w:rsidRPr="00A51E4F">
        <w:instrText xml:space="preserve"> TOC \c "Graf č. " </w:instrText>
      </w:r>
      <w:r w:rsidRPr="00A51E4F">
        <w:fldChar w:fldCharType="separate"/>
      </w:r>
      <w:r w:rsidRPr="00A51E4F">
        <w:rPr>
          <w:noProof/>
        </w:rPr>
        <w:t>Graf č. 1 - Vývoj počtu prihlášok, prijatí a zápisov, prihlásených (fyzické osoby), prijatých (fyzické osoby) a zapísaných (fyzické osoby) – fyzická osoba je za všetky školy zohľadnená len raz, aj keď sa zúčastnila viacerých prijímacích konaní v rokoch 2018 - 2023</w:t>
      </w:r>
      <w:r w:rsidRPr="00A51E4F">
        <w:rPr>
          <w:noProof/>
        </w:rPr>
        <w:tab/>
        <w:t>1</w:t>
      </w:r>
      <w:r w:rsidR="00D149F7">
        <w:rPr>
          <w:noProof/>
        </w:rPr>
        <w:t>4</w:t>
      </w:r>
    </w:p>
    <w:p w14:paraId="6C79FF9D" w14:textId="3277F104"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2 - Veková štruktúra vysokoškolských učiteľov vysokých škôl (vrátane štátnych)  (minimálny vek, prvý kvartil, medián, tretí kvartil a maximálny vek), zdroj: Register zamestnancov vysokých škôl</w:t>
      </w:r>
      <w:r w:rsidRPr="00A51E4F">
        <w:rPr>
          <w:noProof/>
        </w:rPr>
        <w:tab/>
        <w:t>1</w:t>
      </w:r>
      <w:r w:rsidR="00D149F7">
        <w:rPr>
          <w:noProof/>
        </w:rPr>
        <w:t>8</w:t>
      </w:r>
    </w:p>
    <w:p w14:paraId="1F501D5A" w14:textId="6A039078"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3 - Počet publikácií verejných vysokých škôl registrovaných vo WoS Core Collection v rokoch 2019 – 2023, zdroj: WoS Core/InCites</w:t>
      </w:r>
      <w:r w:rsidRPr="00A51E4F">
        <w:rPr>
          <w:noProof/>
        </w:rPr>
        <w:tab/>
        <w:t>2</w:t>
      </w:r>
      <w:r w:rsidR="00D149F7">
        <w:rPr>
          <w:noProof/>
        </w:rPr>
        <w:t>1</w:t>
      </w:r>
    </w:p>
    <w:p w14:paraId="5F82CE26" w14:textId="34B56807"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4- Zastúpenie publikácií verejnej vysokej školy registrovaných vo WoS Core Collection za obdobie 2019 – 2023 publikovaných formou voľného prístupu (OA), zdroj: WoS Core/InCites</w:t>
      </w:r>
      <w:r w:rsidRPr="00A51E4F">
        <w:rPr>
          <w:noProof/>
        </w:rPr>
        <w:tab/>
        <w:t>2</w:t>
      </w:r>
      <w:r w:rsidR="00D149F7">
        <w:rPr>
          <w:noProof/>
        </w:rPr>
        <w:t>1</w:t>
      </w:r>
    </w:p>
    <w:p w14:paraId="382B7A72" w14:textId="63302B8F"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5 - Priemerný počet citácií na publikáciu verejnej vysokej školy v rokoch 2019 – 2023 v porovnaní so svetovým priemerom, zdroj: WoS Core /InCtes</w:t>
      </w:r>
      <w:r w:rsidRPr="00A51E4F">
        <w:rPr>
          <w:noProof/>
        </w:rPr>
        <w:tab/>
        <w:t>2</w:t>
      </w:r>
      <w:r w:rsidR="00D149F7">
        <w:rPr>
          <w:noProof/>
        </w:rPr>
        <w:t>2</w:t>
      </w:r>
    </w:p>
    <w:p w14:paraId="77053DCE" w14:textId="64DF35AA"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6 - Priemerný citačný ohlas normalizovaný podľa vedného odboru v rokoch 2019 – 2023 v porovnaní s priemernou svetovou hodnotou (pribl. 1), zdroj: WoS Core/InCites</w:t>
      </w:r>
      <w:r w:rsidRPr="00A51E4F">
        <w:rPr>
          <w:noProof/>
        </w:rPr>
        <w:tab/>
        <w:t>2</w:t>
      </w:r>
      <w:r w:rsidR="00D149F7">
        <w:rPr>
          <w:noProof/>
        </w:rPr>
        <w:t>2</w:t>
      </w:r>
    </w:p>
    <w:p w14:paraId="1F20F23D" w14:textId="1629547D" w:rsidR="00A637EA" w:rsidRPr="00A51E4F" w:rsidRDefault="00A637EA" w:rsidP="00A637EA">
      <w:pPr>
        <w:pStyle w:val="Zoznamobrzkov"/>
        <w:tabs>
          <w:tab w:val="right" w:leader="dot" w:pos="9062"/>
        </w:tabs>
        <w:rPr>
          <w:rFonts w:eastAsiaTheme="minorEastAsia"/>
          <w:noProof/>
          <w:sz w:val="22"/>
          <w:szCs w:val="22"/>
        </w:rPr>
      </w:pPr>
      <w:r w:rsidRPr="00A51E4F">
        <w:rPr>
          <w:noProof/>
        </w:rPr>
        <w:t>Graf č. 7 - 5-ročné trendy v kumulatívnom počte a) publikácií a b) citácií verejných vysokých škôl v základných vedných odboroch OECD v</w:t>
      </w:r>
      <w:r w:rsidRPr="00A51E4F">
        <w:t xml:space="preserve"> rokoch 2015 – 2019, 2016 – 2020, 2017–2021, 2018 –2022 a 2019 – 2023, zdroj: WoS CC/InCites</w:t>
      </w:r>
      <w:r w:rsidRPr="00A51E4F">
        <w:rPr>
          <w:noProof/>
        </w:rPr>
        <w:tab/>
        <w:t>2</w:t>
      </w:r>
      <w:r w:rsidR="00D149F7">
        <w:rPr>
          <w:noProof/>
        </w:rPr>
        <w:t>7</w:t>
      </w:r>
    </w:p>
    <w:p w14:paraId="4DF9BEF0" w14:textId="17C02691" w:rsidR="00A637EA" w:rsidRPr="00A51E4F" w:rsidRDefault="00A637EA" w:rsidP="00A637EA">
      <w:pPr>
        <w:jc w:val="both"/>
      </w:pPr>
      <w:r w:rsidRPr="00A51E4F">
        <w:fldChar w:fldCharType="end"/>
      </w:r>
    </w:p>
    <w:p w14:paraId="011EE08C" w14:textId="77777777" w:rsidR="00A637EA" w:rsidRPr="00A51E4F" w:rsidRDefault="00A637EA" w:rsidP="00A637EA"/>
    <w:p w14:paraId="048949C2" w14:textId="77777777" w:rsidR="00A637EA" w:rsidRPr="00A51E4F" w:rsidRDefault="00A637EA" w:rsidP="00A637EA"/>
    <w:p w14:paraId="21DF579E" w14:textId="77777777" w:rsidR="00A637EA" w:rsidRPr="00A51E4F" w:rsidRDefault="00A637EA" w:rsidP="00A637EA"/>
    <w:p w14:paraId="10310E76" w14:textId="77777777" w:rsidR="00A637EA" w:rsidRPr="00A51E4F" w:rsidRDefault="00A637EA" w:rsidP="00A637EA">
      <w:r w:rsidRPr="00A51E4F">
        <w:t>Tabuľková príloha k správe</w:t>
      </w:r>
    </w:p>
    <w:p w14:paraId="450471F9" w14:textId="77777777" w:rsidR="00A637EA" w:rsidRPr="00A51E4F" w:rsidRDefault="00A637EA" w:rsidP="00A637EA"/>
    <w:bookmarkEnd w:id="7"/>
    <w:p w14:paraId="569544A2" w14:textId="77777777" w:rsidR="00A637EA" w:rsidRPr="00A51E4F" w:rsidRDefault="00A637EA" w:rsidP="00A637EA"/>
    <w:p w14:paraId="3776D943" w14:textId="77777777" w:rsidR="00A637EA" w:rsidRPr="00A51E4F" w:rsidRDefault="00A637EA" w:rsidP="00A637EA">
      <w:pPr>
        <w:rPr>
          <w:sz w:val="28"/>
          <w:szCs w:val="28"/>
        </w:rPr>
      </w:pPr>
      <w:r w:rsidRPr="00A51E4F">
        <w:rPr>
          <w:sz w:val="28"/>
          <w:szCs w:val="28"/>
        </w:rPr>
        <w:br w:type="page"/>
      </w:r>
    </w:p>
    <w:p w14:paraId="6579B415" w14:textId="77777777" w:rsidR="00A637EA" w:rsidRPr="00A51E4F" w:rsidRDefault="00A637EA" w:rsidP="00A637EA">
      <w:pPr>
        <w:rPr>
          <w:sz w:val="28"/>
          <w:szCs w:val="28"/>
        </w:rPr>
        <w:sectPr w:rsidR="00A637EA" w:rsidRPr="00A51E4F" w:rsidSect="001D603F">
          <w:headerReference w:type="default" r:id="rId9"/>
          <w:footerReference w:type="default" r:id="rId10"/>
          <w:pgSz w:w="11906" w:h="16838"/>
          <w:pgMar w:top="1417" w:right="1417" w:bottom="1417" w:left="1417" w:header="708" w:footer="708" w:gutter="0"/>
          <w:cols w:space="708"/>
          <w:titlePg/>
        </w:sectPr>
      </w:pPr>
    </w:p>
    <w:p w14:paraId="08FE742E" w14:textId="77777777" w:rsidR="00A637EA" w:rsidRPr="00A51E4F" w:rsidRDefault="00A637EA" w:rsidP="00A637EA">
      <w:pPr>
        <w:pStyle w:val="Nadpis1"/>
        <w:numPr>
          <w:ilvl w:val="0"/>
          <w:numId w:val="0"/>
        </w:numPr>
      </w:pPr>
      <w:bookmarkStart w:id="8" w:name="_Toc264838372"/>
      <w:bookmarkStart w:id="9" w:name="_Toc181703014"/>
      <w:r w:rsidRPr="00A51E4F">
        <w:lastRenderedPageBreak/>
        <w:t xml:space="preserve">Výročná správa o stave vysokého školstva za rok </w:t>
      </w:r>
      <w:bookmarkEnd w:id="1"/>
      <w:bookmarkEnd w:id="2"/>
      <w:bookmarkEnd w:id="3"/>
      <w:bookmarkEnd w:id="4"/>
      <w:bookmarkEnd w:id="5"/>
      <w:bookmarkEnd w:id="6"/>
      <w:bookmarkEnd w:id="8"/>
      <w:r w:rsidRPr="00A51E4F">
        <w:t>2023</w:t>
      </w:r>
      <w:bookmarkEnd w:id="9"/>
    </w:p>
    <w:p w14:paraId="6BF6777B" w14:textId="77A4A2BA" w:rsidR="004F3E28" w:rsidRDefault="004F3E28" w:rsidP="00A637EA">
      <w:pPr>
        <w:pStyle w:val="tl12ptZa6pt"/>
      </w:pPr>
      <w:r w:rsidRPr="00410EC4">
        <w:t>Od 1. februára 2024 sa Ministerstvo školstva, vedy, výskumu a športu SR</w:t>
      </w:r>
      <w:r>
        <w:t xml:space="preserve"> (ďalej ako „MŠVVaŠ“)</w:t>
      </w:r>
      <w:r w:rsidRPr="00410EC4">
        <w:t xml:space="preserve"> </w:t>
      </w:r>
      <w:r>
        <w:t>zmenilo</w:t>
      </w:r>
      <w:r w:rsidRPr="00410EC4">
        <w:t xml:space="preserve"> na Ministerstvo školstva, výskumu, vývoja a</w:t>
      </w:r>
      <w:r>
        <w:t> </w:t>
      </w:r>
      <w:r w:rsidRPr="00410EC4">
        <w:t>mládeže</w:t>
      </w:r>
      <w:r>
        <w:t xml:space="preserve"> SR</w:t>
      </w:r>
      <w:r w:rsidRPr="00410EC4">
        <w:t>.</w:t>
      </w:r>
    </w:p>
    <w:p w14:paraId="24BBC76E" w14:textId="7BA65DD5" w:rsidR="00A637EA" w:rsidRDefault="00A637EA" w:rsidP="00A637EA">
      <w:pPr>
        <w:pStyle w:val="tl12ptZa6pt"/>
      </w:pPr>
      <w:r w:rsidRPr="00A51E4F">
        <w:t xml:space="preserve">Ministerstvo školstva, </w:t>
      </w:r>
      <w:r>
        <w:t>výskumu</w:t>
      </w:r>
      <w:r w:rsidRPr="00A51E4F">
        <w:t xml:space="preserve">, </w:t>
      </w:r>
      <w:r>
        <w:t>vývoja</w:t>
      </w:r>
      <w:r w:rsidRPr="00A51E4F">
        <w:t xml:space="preserve"> a </w:t>
      </w:r>
      <w:r>
        <w:t>mládeže</w:t>
      </w:r>
      <w:r w:rsidRPr="00A51E4F">
        <w:t xml:space="preserve"> Slovenskej republiky (ďalej len „ministerstvo“) v súlade s § 102 ods. 2 písm. c) zákona č. 131/2002 Z. z. o vysokých školách a o zmene a doplnení niektorých zákonov v znení neskorších predpisov (ďalej len „zákon“) každoročne vypracúva a zverejňuje výročnú správu o stave vysokého školstva. Tento dokument obsahuje výročnú správu o stave vysokého školstva za rok 2023 (ďalej len „správa“).</w:t>
      </w:r>
    </w:p>
    <w:p w14:paraId="3C3CCA29" w14:textId="77777777" w:rsidR="00A637EA" w:rsidRPr="00A51E4F" w:rsidRDefault="00A637EA" w:rsidP="00A637EA">
      <w:pPr>
        <w:pStyle w:val="tl12ptZa6pt"/>
      </w:pPr>
      <w:r w:rsidRPr="00A51E4F">
        <w:rPr>
          <w:b/>
          <w:bCs/>
        </w:rPr>
        <w:t>V úvode správy</w:t>
      </w:r>
      <w:r w:rsidRPr="00A51E4F">
        <w:t xml:space="preserve"> sú v stručnej forme </w:t>
      </w:r>
      <w:r w:rsidRPr="00A51E4F">
        <w:rPr>
          <w:b/>
        </w:rPr>
        <w:t>zhrnuté najdôležitejšie informácie</w:t>
      </w:r>
      <w:r w:rsidRPr="00A51E4F">
        <w:t xml:space="preserve"> o vysokom školstve za rok 2023.</w:t>
      </w:r>
    </w:p>
    <w:p w14:paraId="032466F5" w14:textId="77777777" w:rsidR="00A637EA" w:rsidRPr="00A51E4F" w:rsidRDefault="00A637EA" w:rsidP="00A637EA">
      <w:pPr>
        <w:pStyle w:val="tl12ptZa6pt"/>
      </w:pPr>
      <w:r w:rsidRPr="00A51E4F">
        <w:rPr>
          <w:b/>
          <w:bCs/>
        </w:rPr>
        <w:t>Prvú časť správy</w:t>
      </w:r>
      <w:r w:rsidRPr="00A51E4F">
        <w:t xml:space="preserve"> tvorí </w:t>
      </w:r>
      <w:r w:rsidRPr="00A51E4F">
        <w:rPr>
          <w:b/>
          <w:bCs/>
        </w:rPr>
        <w:t>správa o činnosti</w:t>
      </w:r>
      <w:r w:rsidRPr="00A51E4F">
        <w:t xml:space="preserve"> vysokých škôl v Slovenskej republike (ďalej len „SR“) v roku 2023. Je zameraná na plnenie hlavných úloh </w:t>
      </w:r>
      <w:r>
        <w:t xml:space="preserve">vysokých škôl </w:t>
      </w:r>
      <w:r w:rsidRPr="00A51E4F">
        <w:t xml:space="preserve">v oblasti vysokoškolského vzdelávania, v oblasti vedy a techniky, v oblasti rozvoja a v oblasti sociálnej podpory študentov. </w:t>
      </w:r>
      <w:r w:rsidRPr="00A51E4F">
        <w:rPr>
          <w:b/>
          <w:bCs/>
        </w:rPr>
        <w:t>Druhá časť</w:t>
      </w:r>
      <w:r w:rsidRPr="00A51E4F">
        <w:t xml:space="preserve"> </w:t>
      </w:r>
      <w:r>
        <w:t xml:space="preserve">správy </w:t>
      </w:r>
      <w:r w:rsidRPr="00A51E4F">
        <w:t xml:space="preserve">sa zaoberá </w:t>
      </w:r>
      <w:r w:rsidRPr="00A51E4F">
        <w:rPr>
          <w:b/>
          <w:bCs/>
        </w:rPr>
        <w:t>hospodárením verejných vysokých škôl.</w:t>
      </w:r>
      <w:r w:rsidRPr="00A51E4F">
        <w:t xml:space="preserve"> Správa je doplnená podrobnou </w:t>
      </w:r>
      <w:r w:rsidRPr="00A51E4F">
        <w:rPr>
          <w:b/>
          <w:bCs/>
        </w:rPr>
        <w:t>tabuľkovou prílohou.</w:t>
      </w:r>
    </w:p>
    <w:p w14:paraId="268E733D" w14:textId="07D0D1C0" w:rsidR="00A637EA" w:rsidRPr="00A51E4F" w:rsidRDefault="00A637EA" w:rsidP="00A637EA">
      <w:pPr>
        <w:pStyle w:val="tl12ptZa6pt"/>
      </w:pPr>
      <w:r w:rsidRPr="00A51E4F">
        <w:t xml:space="preserve">Správa vychádza z údajov, ktoré vysoké školy uviedli vo svojich </w:t>
      </w:r>
      <w:r w:rsidRPr="00A51E4F">
        <w:rPr>
          <w:bCs/>
        </w:rPr>
        <w:t>výročných správach o činnosti</w:t>
      </w:r>
      <w:r w:rsidRPr="00A51E4F">
        <w:t xml:space="preserve"> a </w:t>
      </w:r>
      <w:r w:rsidRPr="00A51E4F">
        <w:rPr>
          <w:bCs/>
        </w:rPr>
        <w:t>výročných správach o hospodárení za rok 2023</w:t>
      </w:r>
      <w:r w:rsidRPr="00A51E4F">
        <w:t xml:space="preserve">, z výkazníctva vysokých škôl za rok </w:t>
      </w:r>
      <w:r w:rsidRPr="00A51E4F">
        <w:rPr>
          <w:bCs/>
        </w:rPr>
        <w:t xml:space="preserve">2023 </w:t>
      </w:r>
      <w:r w:rsidRPr="00A51E4F">
        <w:t>a ďalej z oficiálnych štatistických údajov a z údajov, ktoré má ministerstvo k dispozícii v rámci svojej koordinačnej činnosti</w:t>
      </w:r>
      <w:r>
        <w:t>.</w:t>
      </w:r>
      <w:r w:rsidRPr="00A51E4F">
        <w:t xml:space="preserve"> V správe sa  uvádzajú prioritne údaje za sledované obdobie roku </w:t>
      </w:r>
      <w:r w:rsidRPr="00A51E4F">
        <w:rPr>
          <w:bCs/>
        </w:rPr>
        <w:t xml:space="preserve">2023 </w:t>
      </w:r>
      <w:r w:rsidRPr="00A51E4F">
        <w:t xml:space="preserve">a v niektorých oblastiach sa pre lepšie porovnanie a sledovanie vývoja uvádzajú údaje za päťročné obdobie (roky 2018 – </w:t>
      </w:r>
      <w:r w:rsidRPr="00A51E4F">
        <w:rPr>
          <w:bCs/>
        </w:rPr>
        <w:t>2023</w:t>
      </w:r>
      <w:r w:rsidRPr="00A51E4F">
        <w:t xml:space="preserve">).  </w:t>
      </w:r>
    </w:p>
    <w:p w14:paraId="41E7A169" w14:textId="77777777" w:rsidR="00A637EA" w:rsidRPr="00A51E4F" w:rsidRDefault="00A637EA" w:rsidP="00A637EA">
      <w:pPr>
        <w:pStyle w:val="tl12ptZa6pt"/>
      </w:pPr>
      <w:r w:rsidRPr="00A51E4F">
        <w:t xml:space="preserve">Správa sa zaoberá najmä vysokými školami v pôsobnosti rezortu ministerstva, teda verejnými vysokými školami  súkromnými vysokými školami, </w:t>
      </w:r>
      <w:r>
        <w:t>V niektorých častiach, akými sú napr. všeobecné štatistiky sa  správa zaoberá aj</w:t>
      </w:r>
      <w:r w:rsidRPr="00A51E4F">
        <w:t xml:space="preserve">  vysokými školami </w:t>
      </w:r>
      <w:r>
        <w:t xml:space="preserve">patriacimi do pôsobnosti </w:t>
      </w:r>
      <w:r w:rsidRPr="00A51E4F">
        <w:t>rezorto</w:t>
      </w:r>
      <w:r>
        <w:t>v</w:t>
      </w:r>
      <w:r w:rsidRPr="00A51E4F">
        <w:t xml:space="preserve"> obrany, vnútra a zdravotníctva</w:t>
      </w:r>
      <w:r>
        <w:t xml:space="preserve"> a </w:t>
      </w:r>
      <w:r w:rsidRPr="00A4782E">
        <w:t xml:space="preserve"> </w:t>
      </w:r>
      <w:r w:rsidRPr="00A51E4F">
        <w:t xml:space="preserve">taktiež zahraničnými vysokými školami. V časti </w:t>
      </w:r>
      <w:r>
        <w:t xml:space="preserve">venujúcej sa </w:t>
      </w:r>
      <w:r w:rsidRPr="00A51E4F">
        <w:t>hospodáren</w:t>
      </w:r>
      <w:r>
        <w:t>iu vysokých škôl</w:t>
      </w:r>
      <w:r w:rsidRPr="00A51E4F">
        <w:t xml:space="preserve"> sa správa zaoberá len verejnými vysokými školami. </w:t>
      </w:r>
      <w:r>
        <w:t xml:space="preserve"> </w:t>
      </w:r>
    </w:p>
    <w:p w14:paraId="6E28171A" w14:textId="77777777" w:rsidR="00A637EA" w:rsidRPr="00A51E4F" w:rsidRDefault="00A637EA" w:rsidP="00A637EA">
      <w:pPr>
        <w:pStyle w:val="tl12ptZa6pt"/>
      </w:pPr>
      <w:r w:rsidRPr="00A51E4F">
        <w:t xml:space="preserve"> </w:t>
      </w:r>
    </w:p>
    <w:p w14:paraId="130B381C" w14:textId="77777777" w:rsidR="00A637EA" w:rsidRPr="00A51E4F" w:rsidRDefault="00A637EA" w:rsidP="00A637EA">
      <w:pPr>
        <w:pStyle w:val="tl12ptZa6pt"/>
      </w:pPr>
    </w:p>
    <w:p w14:paraId="307440CC" w14:textId="77777777" w:rsidR="00A637EA" w:rsidRPr="00A51E4F" w:rsidRDefault="00A637EA" w:rsidP="00A637EA">
      <w:pPr>
        <w:pStyle w:val="Nadpis2-vavo"/>
        <w:numPr>
          <w:ilvl w:val="1"/>
          <w:numId w:val="1"/>
        </w:numPr>
        <w:ind w:left="0" w:firstLine="0"/>
      </w:pPr>
      <w:bookmarkStart w:id="10" w:name="_Toc136920243"/>
      <w:r w:rsidRPr="00A51E4F">
        <w:br w:type="page"/>
      </w:r>
      <w:bookmarkStart w:id="11" w:name="_Toc264838373"/>
      <w:bookmarkStart w:id="12" w:name="_Toc181703015"/>
      <w:r w:rsidRPr="00A51E4F">
        <w:lastRenderedPageBreak/>
        <w:t>Úvod</w:t>
      </w:r>
      <w:bookmarkEnd w:id="11"/>
      <w:bookmarkEnd w:id="12"/>
    </w:p>
    <w:p w14:paraId="76E6958B" w14:textId="77777777" w:rsidR="00A637EA" w:rsidRPr="00A51E4F" w:rsidRDefault="00A637EA" w:rsidP="00A637EA">
      <w:pPr>
        <w:pStyle w:val="Nadpis2-vavo"/>
        <w:numPr>
          <w:ilvl w:val="1"/>
          <w:numId w:val="1"/>
        </w:numPr>
        <w:ind w:left="0" w:firstLine="0"/>
      </w:pPr>
      <w:bookmarkStart w:id="13" w:name="_Toc181703016"/>
      <w:bookmarkStart w:id="14" w:name="_Toc136920244"/>
      <w:bookmarkEnd w:id="10"/>
      <w:r w:rsidRPr="00A51E4F">
        <w:t>Stručný prehľad najdôležitejších informácií o vysokom školstve v roku 2023</w:t>
      </w:r>
      <w:bookmarkEnd w:id="13"/>
    </w:p>
    <w:p w14:paraId="0703E19F" w14:textId="77777777" w:rsidR="00A637EA" w:rsidRDefault="00A637EA" w:rsidP="00A637EA">
      <w:pPr>
        <w:pStyle w:val="spravaodsek"/>
        <w:tabs>
          <w:tab w:val="left" w:pos="709"/>
        </w:tabs>
        <w:ind w:left="0" w:firstLine="0"/>
        <w:rPr>
          <w:b/>
        </w:rPr>
      </w:pPr>
      <w:r w:rsidRPr="00A51E4F">
        <w:t>V roku 2023</w:t>
      </w:r>
      <w:r w:rsidRPr="00A51E4F">
        <w:rPr>
          <w:rStyle w:val="Odkaznapoznmkupodiarou"/>
        </w:rPr>
        <w:footnoteReference w:id="1"/>
      </w:r>
      <w:r w:rsidRPr="00A51E4F">
        <w:t xml:space="preserve"> bol celkový </w:t>
      </w:r>
      <w:r w:rsidRPr="00A51E4F">
        <w:rPr>
          <w:b/>
        </w:rPr>
        <w:t>počet</w:t>
      </w:r>
      <w:r>
        <w:rPr>
          <w:b/>
        </w:rPr>
        <w:t xml:space="preserve"> evidovaných</w:t>
      </w:r>
      <w:r w:rsidRPr="00A51E4F">
        <w:rPr>
          <w:b/>
        </w:rPr>
        <w:t xml:space="preserve"> študentov</w:t>
      </w:r>
      <w:r w:rsidRPr="00A51E4F">
        <w:t xml:space="preserve"> </w:t>
      </w:r>
      <w:r>
        <w:t xml:space="preserve">na verejných, súkromných a štátnych vysokých školách </w:t>
      </w:r>
      <w:r w:rsidRPr="00A51E4F">
        <w:rPr>
          <w:b/>
        </w:rPr>
        <w:t>137 680,</w:t>
      </w:r>
      <w:r w:rsidRPr="00A51E4F">
        <w:t xml:space="preserve"> z toho </w:t>
      </w:r>
      <w:r w:rsidRPr="00A51E4F">
        <w:rPr>
          <w:b/>
        </w:rPr>
        <w:t xml:space="preserve">79 762 </w:t>
      </w:r>
      <w:r w:rsidRPr="00A51E4F">
        <w:t>(57,93 %)</w:t>
      </w:r>
      <w:r w:rsidRPr="00A51E4F">
        <w:rPr>
          <w:b/>
        </w:rPr>
        <w:t xml:space="preserve"> </w:t>
      </w:r>
      <w:r w:rsidRPr="00A51E4F">
        <w:t>žien.</w:t>
      </w:r>
      <w:r>
        <w:t xml:space="preserve"> Počet študentov na verejných vysokých školách dosiahol  117 557, pričom p</w:t>
      </w:r>
      <w:r w:rsidRPr="00A51E4F">
        <w:t>odiel žien na</w:t>
      </w:r>
      <w:r>
        <w:t xml:space="preserve"> týchto školách</w:t>
      </w:r>
      <w:r w:rsidRPr="00A51E4F">
        <w:t xml:space="preserve"> v roku 2023 dosiahol 57,</w:t>
      </w:r>
      <w:r>
        <w:t>60</w:t>
      </w:r>
      <w:r w:rsidRPr="00A51E4F">
        <w:t> %; v prípade doktorandského štúdia</w:t>
      </w:r>
      <w:r>
        <w:t xml:space="preserve"> bol tento podiel</w:t>
      </w:r>
      <w:r w:rsidRPr="00A51E4F">
        <w:t xml:space="preserve"> 47,75 %. </w:t>
      </w:r>
      <w:r>
        <w:t xml:space="preserve">Súkromné školy v roku 2023 navštevovalo 16 072, ž čoho počet </w:t>
      </w:r>
      <w:r w:rsidRPr="00A51E4F">
        <w:t xml:space="preserve">študentiek  </w:t>
      </w:r>
      <w:r>
        <w:t>dosiahol úroveň</w:t>
      </w:r>
      <w:r w:rsidRPr="00A51E4F">
        <w:t xml:space="preserve"> 51,22 %.</w:t>
      </w:r>
      <w:r>
        <w:rPr>
          <w:b/>
        </w:rPr>
        <w:t xml:space="preserve"> </w:t>
      </w:r>
      <w:r>
        <w:t>Štátne školy navštevovalo celkovo 4 051 študentov, z čoho 57,25</w:t>
      </w:r>
      <w:r w:rsidRPr="00A51E4F">
        <w:t>%</w:t>
      </w:r>
      <w:r>
        <w:t xml:space="preserve"> tvorili ženy.</w:t>
      </w:r>
    </w:p>
    <w:p w14:paraId="3AF3486F" w14:textId="77777777" w:rsidR="00A637EA" w:rsidRPr="00230CB8" w:rsidRDefault="00A637EA" w:rsidP="00A637EA">
      <w:pPr>
        <w:pStyle w:val="spravaodsek"/>
        <w:tabs>
          <w:tab w:val="left" w:pos="709"/>
        </w:tabs>
        <w:ind w:left="0" w:firstLine="0"/>
        <w:rPr>
          <w:b/>
        </w:rPr>
      </w:pPr>
      <w:r w:rsidRPr="00A51E4F">
        <w:t>Celkovo medziročne</w:t>
      </w:r>
      <w:r w:rsidRPr="00A51E4F">
        <w:rPr>
          <w:b/>
        </w:rPr>
        <w:t xml:space="preserve"> </w:t>
      </w:r>
      <w:r w:rsidRPr="00A51E4F">
        <w:t>počet študentov na</w:t>
      </w:r>
      <w:r>
        <w:t xml:space="preserve"> verejných, súkromných a štátnych</w:t>
      </w:r>
      <w:r w:rsidRPr="00A51E4F">
        <w:t xml:space="preserve"> vysokých školách</w:t>
      </w:r>
      <w:r w:rsidRPr="00A51E4F">
        <w:rPr>
          <w:b/>
        </w:rPr>
        <w:t xml:space="preserve"> narástol o 1 512 </w:t>
      </w:r>
      <w:r w:rsidRPr="00A51E4F">
        <w:t>(1,1 %)</w:t>
      </w:r>
      <w:r w:rsidRPr="00A51E4F">
        <w:rPr>
          <w:b/>
        </w:rPr>
        <w:t xml:space="preserve"> študentov</w:t>
      </w:r>
      <w:r w:rsidRPr="00A51E4F">
        <w:t>, pričom v porovnaní s predchádzajúcim rokom</w:t>
      </w:r>
      <w:r>
        <w:t xml:space="preserve"> sa o </w:t>
      </w:r>
      <w:r w:rsidRPr="00A51E4F">
        <w:t xml:space="preserve">270 </w:t>
      </w:r>
      <w:r>
        <w:t>zvýšil počet študentov</w:t>
      </w:r>
      <w:r w:rsidRPr="00A51E4F">
        <w:t xml:space="preserve"> na verejných vysokých školách, o 148 narástol počet študentov na štátnych vysokých školách a o 1 094 narástol počet študentov na súkromných vysokých školách. Počet študentov iného štátneho občianstva sa pritom medziročne zvýšil o 3,28 %</w:t>
      </w:r>
      <w:r>
        <w:t xml:space="preserve"> z 21 216 na 21 912</w:t>
      </w:r>
      <w:r w:rsidRPr="00A51E4F">
        <w:t xml:space="preserve"> (celkom o </w:t>
      </w:r>
      <w:r w:rsidRPr="00A51E4F">
        <w:rPr>
          <w:b/>
        </w:rPr>
        <w:t xml:space="preserve">696 </w:t>
      </w:r>
      <w:r w:rsidRPr="00A51E4F">
        <w:t xml:space="preserve">študentov). </w:t>
      </w:r>
    </w:p>
    <w:p w14:paraId="222EA298" w14:textId="77777777" w:rsidR="00A637EA" w:rsidRPr="00363AC6" w:rsidRDefault="00A637EA" w:rsidP="00A637EA">
      <w:pPr>
        <w:pStyle w:val="spravaodsek"/>
        <w:tabs>
          <w:tab w:val="left" w:pos="709"/>
        </w:tabs>
        <w:ind w:left="0" w:firstLine="0"/>
        <w:rPr>
          <w:b/>
        </w:rPr>
      </w:pPr>
      <w:r w:rsidRPr="00A51E4F">
        <w:t xml:space="preserve">Najviac študentov verejných vysokých škôl v prvých dvoch stupňoch študovalo v spoločenských vedách (47,28 %). </w:t>
      </w:r>
    </w:p>
    <w:p w14:paraId="722053A5" w14:textId="77777777" w:rsidR="00A637EA" w:rsidRPr="00A51E4F" w:rsidRDefault="00A637EA" w:rsidP="00A637EA">
      <w:pPr>
        <w:pStyle w:val="spravaodsek"/>
        <w:ind w:left="0" w:firstLine="0"/>
      </w:pPr>
      <w:r w:rsidRPr="00A51E4F">
        <w:t xml:space="preserve">V priebehu roka 2023 </w:t>
      </w:r>
      <w:r w:rsidRPr="00A51E4F">
        <w:rPr>
          <w:b/>
        </w:rPr>
        <w:t xml:space="preserve">riadne </w:t>
      </w:r>
      <w:r>
        <w:rPr>
          <w:b/>
        </w:rPr>
        <w:t>u</w:t>
      </w:r>
      <w:r w:rsidRPr="00A51E4F">
        <w:rPr>
          <w:b/>
        </w:rPr>
        <w:t>končilo vysokoškolské štúdium</w:t>
      </w:r>
      <w:r w:rsidRPr="00A51E4F">
        <w:t xml:space="preserve"> na verejných a súkromných vysokých školách </w:t>
      </w:r>
      <w:r w:rsidRPr="00A51E4F">
        <w:rPr>
          <w:b/>
        </w:rPr>
        <w:t>35 006</w:t>
      </w:r>
      <w:r w:rsidRPr="00A51E4F">
        <w:t xml:space="preserve"> </w:t>
      </w:r>
      <w:r w:rsidRPr="00A51E4F">
        <w:rPr>
          <w:b/>
        </w:rPr>
        <w:t>študentov</w:t>
      </w:r>
      <w:r w:rsidRPr="00A51E4F">
        <w:t xml:space="preserve">, z toho 21 520 žien (61,48 %), čo predstavuje medziročný </w:t>
      </w:r>
      <w:r w:rsidRPr="00A51E4F">
        <w:rPr>
          <w:b/>
        </w:rPr>
        <w:t>pokles</w:t>
      </w:r>
      <w:r>
        <w:rPr>
          <w:b/>
        </w:rPr>
        <w:t xml:space="preserve"> u všetkých absolventov</w:t>
      </w:r>
      <w:r w:rsidRPr="00A51E4F">
        <w:rPr>
          <w:b/>
        </w:rPr>
        <w:t xml:space="preserve"> o 1,35 %</w:t>
      </w:r>
      <w:r w:rsidRPr="00A51E4F">
        <w:t xml:space="preserve"> (478 absolventov). V absolútnych číslach bol najvýraznejší pokles počtu absolventov</w:t>
      </w:r>
      <w:r>
        <w:t xml:space="preserve"> verejných vysokých škôl</w:t>
      </w:r>
      <w:r w:rsidRPr="00A51E4F">
        <w:t xml:space="preserve"> druhého stupňa v dennej forme (384 absolventov), pričom na rovnako</w:t>
      </w:r>
      <w:r>
        <w:t>m</w:t>
      </w:r>
      <w:r w:rsidRPr="00A51E4F">
        <w:t xml:space="preserve"> stupni v externej forme počet absolventov medziročne vzrástol o</w:t>
      </w:r>
      <w:r>
        <w:t> </w:t>
      </w:r>
      <w:r w:rsidRPr="00A51E4F">
        <w:t>281</w:t>
      </w:r>
      <w:r>
        <w:t xml:space="preserve"> študentov</w:t>
      </w:r>
      <w:r w:rsidRPr="00A51E4F">
        <w:t>.</w:t>
      </w:r>
    </w:p>
    <w:p w14:paraId="5D35C425" w14:textId="2C5D7709" w:rsidR="00A637EA" w:rsidRPr="00A51E4F" w:rsidRDefault="00A637EA" w:rsidP="00A637EA">
      <w:pPr>
        <w:pStyle w:val="spravaodsek"/>
        <w:ind w:left="0" w:firstLine="0"/>
      </w:pPr>
      <w:bookmarkStart w:id="15" w:name="_Hlk149310627"/>
      <w:r>
        <w:rPr>
          <w:rFonts w:eastAsia="Times New Roman"/>
          <w:color w:val="000000"/>
          <w:lang w:eastAsia="sk-SK"/>
        </w:rPr>
        <w:t>Celkovo</w:t>
      </w:r>
      <w:r w:rsidRPr="00A51E4F">
        <w:t xml:space="preserve"> </w:t>
      </w:r>
      <w:r>
        <w:t xml:space="preserve">bolo </w:t>
      </w:r>
      <w:r w:rsidRPr="00A51E4F">
        <w:t xml:space="preserve">na </w:t>
      </w:r>
      <w:r>
        <w:t>verejných, súkromných a štátnych (okrem AOS)</w:t>
      </w:r>
      <w:r w:rsidRPr="00A51E4F">
        <w:t xml:space="preserve"> </w:t>
      </w:r>
      <w:r>
        <w:t xml:space="preserve">vysokých školách </w:t>
      </w:r>
      <w:r w:rsidRPr="00A51E4F">
        <w:t>v prvom stupni, v spojenom prvom a druhom stupni</w:t>
      </w:r>
      <w:r>
        <w:t xml:space="preserve"> podaných</w:t>
      </w:r>
      <w:r w:rsidRPr="00A51E4F">
        <w:t xml:space="preserve"> </w:t>
      </w:r>
      <w:r w:rsidRPr="00A51E4F">
        <w:rPr>
          <w:b/>
        </w:rPr>
        <w:t>92 252 prihlášok</w:t>
      </w:r>
      <w:r w:rsidRPr="00A51E4F">
        <w:t xml:space="preserve">, čo </w:t>
      </w:r>
      <w:r>
        <w:t>predstavuje</w:t>
      </w:r>
      <w:r w:rsidRPr="00A51E4F">
        <w:t xml:space="preserve"> medziročn</w:t>
      </w:r>
      <w:r>
        <w:t>ý nárast</w:t>
      </w:r>
      <w:r w:rsidRPr="00A51E4F">
        <w:t xml:space="preserve"> o 4 008 prihlášok.</w:t>
      </w:r>
      <w:r>
        <w:t xml:space="preserve"> </w:t>
      </w:r>
      <w:r w:rsidRPr="00A51E4F">
        <w:t xml:space="preserve">Slovenskí uchádzači o štúdium podali </w:t>
      </w:r>
      <w:r w:rsidRPr="00A51E4F">
        <w:rPr>
          <w:rFonts w:eastAsia="Times New Roman"/>
          <w:color w:val="000000"/>
          <w:lang w:eastAsia="sk-SK"/>
        </w:rPr>
        <w:t>71 436 prihlášok</w:t>
      </w:r>
      <w:r>
        <w:rPr>
          <w:rFonts w:eastAsia="Times New Roman"/>
          <w:color w:val="000000"/>
          <w:lang w:eastAsia="sk-SK"/>
        </w:rPr>
        <w:t xml:space="preserve"> a zahraniční študenti 20 816 prihlášok.</w:t>
      </w:r>
      <w:r w:rsidRPr="00A51E4F">
        <w:t xml:space="preserve"> O štúdium sa uchádzalo </w:t>
      </w:r>
      <w:r>
        <w:t xml:space="preserve">celkovo </w:t>
      </w:r>
      <w:r w:rsidRPr="00A51E4F">
        <w:rPr>
          <w:b/>
        </w:rPr>
        <w:t>40 306 uchádzačov - občanov SR</w:t>
      </w:r>
      <w:r w:rsidRPr="00A51E4F">
        <w:t xml:space="preserve">, čo </w:t>
      </w:r>
      <w:r>
        <w:t>predstavuje</w:t>
      </w:r>
      <w:r w:rsidRPr="00A51E4F">
        <w:t xml:space="preserve"> medziročný nárast o 3 035 uchádzačov (v prípade žien </w:t>
      </w:r>
      <w:r>
        <w:t xml:space="preserve">bol zaznamenaný nárast </w:t>
      </w:r>
      <w:r w:rsidRPr="00A51E4F">
        <w:t xml:space="preserve">o 1 951 </w:t>
      </w:r>
      <w:r>
        <w:t xml:space="preserve">uchádzačiek </w:t>
      </w:r>
      <w:r w:rsidRPr="00A51E4F">
        <w:t>na</w:t>
      </w:r>
      <w:r>
        <w:t xml:space="preserve"> celkový počet</w:t>
      </w:r>
      <w:r w:rsidRPr="00A51E4F">
        <w:t xml:space="preserve"> 23</w:t>
      </w:r>
      <w:r>
        <w:t> </w:t>
      </w:r>
      <w:r w:rsidRPr="00A51E4F">
        <w:t>209</w:t>
      </w:r>
      <w:r>
        <w:t xml:space="preserve"> uchádzačiek</w:t>
      </w:r>
      <w:r w:rsidRPr="00A51E4F">
        <w:t xml:space="preserve">). </w:t>
      </w:r>
      <w:r>
        <w:t>V roku 2023 bolo</w:t>
      </w:r>
      <w:r w:rsidRPr="00A51E4F">
        <w:t xml:space="preserve"> prijatých </w:t>
      </w:r>
      <w:r>
        <w:t xml:space="preserve">na štúdium </w:t>
      </w:r>
      <w:r w:rsidRPr="00A51E4F">
        <w:rPr>
          <w:u w:color="FFFF00"/>
        </w:rPr>
        <w:t>34 710</w:t>
      </w:r>
      <w:r w:rsidRPr="00A51E4F">
        <w:t xml:space="preserve"> uchádzačov - občanov SR</w:t>
      </w:r>
      <w:r>
        <w:t>.</w:t>
      </w:r>
      <w:r w:rsidR="00FE0ABE">
        <w:t xml:space="preserve"> </w:t>
      </w:r>
      <w:r w:rsidRPr="00A51E4F">
        <w:t>Z</w:t>
      </w:r>
      <w:r>
        <w:t xml:space="preserve"> celkovo</w:t>
      </w:r>
      <w:r w:rsidRPr="00A51E4F">
        <w:t xml:space="preserve"> 60</w:t>
      </w:r>
      <w:r w:rsidRPr="00A51E4F">
        <w:rPr>
          <w:b/>
        </w:rPr>
        <w:t> </w:t>
      </w:r>
      <w:r w:rsidRPr="00A51E4F">
        <w:t xml:space="preserve">045 úspešných prijímacích konaní sa </w:t>
      </w:r>
      <w:r>
        <w:t>na štúdium zapísalo</w:t>
      </w:r>
      <w:r w:rsidRPr="00A51E4F">
        <w:rPr>
          <w:b/>
        </w:rPr>
        <w:t xml:space="preserve"> 39</w:t>
      </w:r>
      <w:r>
        <w:rPr>
          <w:b/>
        </w:rPr>
        <w:t> </w:t>
      </w:r>
      <w:r w:rsidRPr="00A51E4F">
        <w:rPr>
          <w:b/>
        </w:rPr>
        <w:t>413</w:t>
      </w:r>
      <w:r>
        <w:rPr>
          <w:b/>
        </w:rPr>
        <w:t xml:space="preserve"> uchádzačov</w:t>
      </w:r>
      <w:r w:rsidRPr="00A51E4F">
        <w:t xml:space="preserve"> (medziročný nárast o 3,79 %), z</w:t>
      </w:r>
      <w:r>
        <w:t xml:space="preserve"> č</w:t>
      </w:r>
      <w:r w:rsidRPr="00A51E4F">
        <w:t xml:space="preserve">oho </w:t>
      </w:r>
      <w:r w:rsidRPr="00A51E4F">
        <w:rPr>
          <w:u w:color="FFFF00"/>
        </w:rPr>
        <w:t>30 547 </w:t>
      </w:r>
      <w:r>
        <w:rPr>
          <w:u w:color="FFFF00"/>
        </w:rPr>
        <w:t xml:space="preserve">tvorili zápisy slovenských </w:t>
      </w:r>
      <w:r w:rsidRPr="00A51E4F">
        <w:t>uchádzačov</w:t>
      </w:r>
      <w:r>
        <w:t xml:space="preserve"> a </w:t>
      </w:r>
      <w:r w:rsidRPr="00A51E4F">
        <w:t xml:space="preserve">8 575 </w:t>
      </w:r>
      <w:r>
        <w:t>tvorilo zápisy</w:t>
      </w:r>
      <w:r w:rsidRPr="00A51E4F">
        <w:t xml:space="preserve"> cudzincov.  </w:t>
      </w:r>
      <w:r>
        <w:t xml:space="preserve"> </w:t>
      </w:r>
    </w:p>
    <w:bookmarkEnd w:id="15"/>
    <w:p w14:paraId="72B2AC29" w14:textId="58170FAA" w:rsidR="00A637EA" w:rsidRPr="00A51E4F" w:rsidRDefault="00A637EA" w:rsidP="00A637EA">
      <w:pPr>
        <w:pStyle w:val="spravaodsek"/>
        <w:ind w:left="0" w:firstLine="0"/>
      </w:pPr>
      <w:r w:rsidRPr="00A51E4F">
        <w:rPr>
          <w:b/>
        </w:rPr>
        <w:t>Priemerný plat zamestnanca</w:t>
      </w:r>
      <w:r w:rsidRPr="00A51E4F">
        <w:t xml:space="preserve"> verejnej vysokej školy zo štátn</w:t>
      </w:r>
      <w:r>
        <w:t>eho</w:t>
      </w:r>
      <w:r w:rsidRPr="00A51E4F">
        <w:t xml:space="preserve"> rozpoč</w:t>
      </w:r>
      <w:r>
        <w:t>tu</w:t>
      </w:r>
      <w:r w:rsidRPr="00A51E4F">
        <w:t xml:space="preserve"> bol v roku 2023 </w:t>
      </w:r>
      <w:r w:rsidRPr="00A51E4F">
        <w:rPr>
          <w:b/>
        </w:rPr>
        <w:t>1 716, 50 €</w:t>
      </w:r>
      <w:r w:rsidRPr="00A51E4F">
        <w:t xml:space="preserve">, čo je </w:t>
      </w:r>
      <w:r w:rsidRPr="00FD30E4">
        <w:t>o 7,8 %</w:t>
      </w:r>
      <w:r>
        <w:rPr>
          <w:b/>
        </w:rPr>
        <w:t xml:space="preserve"> </w:t>
      </w:r>
      <w:r w:rsidRPr="00A51E4F">
        <w:t>viac ako v roku 2022. Priemerný plat vysokoškolského učiteľa verejnej vysokej školy zo štátn</w:t>
      </w:r>
      <w:r>
        <w:t>eho</w:t>
      </w:r>
      <w:r w:rsidRPr="00A51E4F">
        <w:t xml:space="preserve"> rozpočt</w:t>
      </w:r>
      <w:r>
        <w:t>u</w:t>
      </w:r>
      <w:r w:rsidRPr="00A51E4F">
        <w:t xml:space="preserve"> </w:t>
      </w:r>
      <w:r>
        <w:t xml:space="preserve">bol </w:t>
      </w:r>
      <w:r w:rsidRPr="00A51E4F">
        <w:t xml:space="preserve">v roku 2023 </w:t>
      </w:r>
      <w:r>
        <w:t>na úrovni</w:t>
      </w:r>
      <w:r w:rsidRPr="00A51E4F">
        <w:t xml:space="preserve"> </w:t>
      </w:r>
      <w:r w:rsidRPr="00FD30E4">
        <w:rPr>
          <w:b/>
        </w:rPr>
        <w:t>2 074,30 €</w:t>
      </w:r>
      <w:r w:rsidRPr="00A51E4F">
        <w:t xml:space="preserve">, čo je o 8,5 % viac ako v roku 2022. </w:t>
      </w:r>
      <w:r>
        <w:t xml:space="preserve">A v rovnakom roku </w:t>
      </w:r>
      <w:r w:rsidRPr="00A51E4F">
        <w:t>bol priemerný plat profesora verejnej vysokej školy</w:t>
      </w:r>
      <w:r>
        <w:t xml:space="preserve"> financovaný zo štátneho rozpočtu</w:t>
      </w:r>
      <w:r w:rsidRPr="00A51E4F">
        <w:t xml:space="preserve"> vo výške </w:t>
      </w:r>
      <w:r w:rsidRPr="00FD30E4">
        <w:rPr>
          <w:b/>
        </w:rPr>
        <w:t>2 852,40 €</w:t>
      </w:r>
      <w:r w:rsidRPr="00A51E4F">
        <w:t>, čo predstavuje nárast o</w:t>
      </w:r>
      <w:r w:rsidR="00ED154F">
        <w:t> 5,82</w:t>
      </w:r>
      <w:r w:rsidRPr="00A51E4F">
        <w:t xml:space="preserve"> %. </w:t>
      </w:r>
      <w:r>
        <w:t xml:space="preserve"> </w:t>
      </w:r>
    </w:p>
    <w:p w14:paraId="4B83903D" w14:textId="6D174ABC" w:rsidR="00A637EA" w:rsidRPr="00A51E4F" w:rsidRDefault="00A637EA" w:rsidP="00A637EA">
      <w:pPr>
        <w:pStyle w:val="spravaodsek"/>
        <w:ind w:left="0" w:firstLine="0"/>
        <w:rPr>
          <w:rStyle w:val="Zoznam1CharChar"/>
          <w:b/>
          <w:bCs w:val="0"/>
          <w:lang w:val="sk-SK"/>
        </w:rPr>
      </w:pPr>
      <w:r w:rsidRPr="00A51E4F">
        <w:t>Veková štruktúra profesorov a</w:t>
      </w:r>
      <w:r>
        <w:t> </w:t>
      </w:r>
      <w:r w:rsidRPr="00A51E4F">
        <w:t>docentov</w:t>
      </w:r>
      <w:r>
        <w:t xml:space="preserve"> verejných</w:t>
      </w:r>
      <w:r w:rsidRPr="00A51E4F">
        <w:t xml:space="preserve"> vysokých škôl sa medziročne významne nezmenila. Medián veku vysokoškolského učiteľa vo funkcii profesora</w:t>
      </w:r>
      <w:r>
        <w:t xml:space="preserve"> v decembri 2023</w:t>
      </w:r>
      <w:r w:rsidRPr="00A51E4F">
        <w:t xml:space="preserve"> bol 61 rokov</w:t>
      </w:r>
      <w:r w:rsidR="00FE0ABE">
        <w:t xml:space="preserve"> (v 2022 na úrovni 60 rokov)</w:t>
      </w:r>
      <w:r w:rsidR="00F70D8C">
        <w:t>.</w:t>
      </w:r>
    </w:p>
    <w:p w14:paraId="11414B01" w14:textId="77777777" w:rsidR="00A637EA" w:rsidRPr="00A51E4F" w:rsidRDefault="00A637EA" w:rsidP="00A637EA">
      <w:pPr>
        <w:pStyle w:val="spravaodsek"/>
        <w:ind w:left="0" w:firstLine="0"/>
      </w:pPr>
      <w:r w:rsidRPr="00A51E4F">
        <w:rPr>
          <w:rStyle w:val="Zoznam1CharChar"/>
          <w:b/>
          <w:bCs w:val="0"/>
          <w:lang w:val="sk-SK"/>
        </w:rPr>
        <w:t>V schválenom rozpočte na rok 2023</w:t>
      </w:r>
      <w:r w:rsidRPr="00A51E4F">
        <w:rPr>
          <w:rStyle w:val="Zoznam1CharChar"/>
          <w:lang w:val="sk-SK"/>
        </w:rPr>
        <w:t xml:space="preserve"> bola na vysokoškolské vzdelávanie, vedu a sociálnu podporu študentov vysokých škôl v kapitole ministerstva vyčlenená na bežné </w:t>
      </w:r>
      <w:r w:rsidRPr="00A51E4F">
        <w:rPr>
          <w:rStyle w:val="Zoznam1CharChar"/>
          <w:lang w:val="sk-SK"/>
        </w:rPr>
        <w:lastRenderedPageBreak/>
        <w:t xml:space="preserve">výdavky suma  </w:t>
      </w:r>
      <w:r w:rsidRPr="00A51E4F">
        <w:rPr>
          <w:rStyle w:val="Zoznam1CharChar"/>
          <w:b/>
          <w:lang w:val="sk-SK"/>
        </w:rPr>
        <w:t xml:space="preserve">636 527 606 €. </w:t>
      </w:r>
      <w:r w:rsidRPr="00A51E4F">
        <w:rPr>
          <w:rStyle w:val="Zoznam1CharChar"/>
          <w:lang w:val="sk-SK"/>
        </w:rPr>
        <w:t xml:space="preserve">Z uvedeného objemu finančných prostriedkov bola na bežné výdavky pre </w:t>
      </w:r>
      <w:r>
        <w:rPr>
          <w:rStyle w:val="Zoznam1CharChar"/>
          <w:lang w:val="sk-SK"/>
        </w:rPr>
        <w:t xml:space="preserve">verejné </w:t>
      </w:r>
      <w:r w:rsidRPr="00A51E4F">
        <w:rPr>
          <w:rStyle w:val="Zoznam1CharChar"/>
          <w:lang w:val="sk-SK"/>
        </w:rPr>
        <w:t>vysoké školy vyčlenená suma</w:t>
      </w:r>
      <w:r>
        <w:rPr>
          <w:rStyle w:val="Zoznam1CharChar"/>
          <w:lang w:val="sk-SK"/>
        </w:rPr>
        <w:t xml:space="preserve"> v celkovej výške</w:t>
      </w:r>
      <w:r w:rsidRPr="00A51E4F">
        <w:rPr>
          <w:rStyle w:val="Zoznam1CharChar"/>
          <w:lang w:val="sk-SK"/>
        </w:rPr>
        <w:t xml:space="preserve"> </w:t>
      </w:r>
      <w:r w:rsidRPr="00A51E4F">
        <w:rPr>
          <w:rStyle w:val="Zoznam1CharChar"/>
          <w:lang w:val="sk-SK"/>
        </w:rPr>
        <w:br/>
        <w:t xml:space="preserve">628 399 397 €. </w:t>
      </w:r>
      <w:r w:rsidRPr="00A51E4F">
        <w:rPr>
          <w:b/>
        </w:rPr>
        <w:t>Podpora vedy a techniky</w:t>
      </w:r>
      <w:r w:rsidRPr="00A51E4F">
        <w:t xml:space="preserve"> v rámci finančných prostriedkov vyčlenených na </w:t>
      </w:r>
      <w:r>
        <w:t xml:space="preserve">bežné výdavky pre </w:t>
      </w:r>
      <w:r w:rsidRPr="00A51E4F">
        <w:t xml:space="preserve">vysoké školstvo v kapitole ministerstva v roku 2023 predstavovala </w:t>
      </w:r>
      <w:r>
        <w:t>sumu</w:t>
      </w:r>
      <w:r w:rsidRPr="00A51E4F">
        <w:t xml:space="preserve"> </w:t>
      </w:r>
      <w:r w:rsidRPr="00A51E4F">
        <w:rPr>
          <w:b/>
        </w:rPr>
        <w:t>191 319 264 €</w:t>
      </w:r>
      <w:r w:rsidRPr="00A51E4F">
        <w:t>.</w:t>
      </w:r>
    </w:p>
    <w:p w14:paraId="10E72CD9" w14:textId="282373B6" w:rsidR="00A637EA" w:rsidRPr="00A51E4F" w:rsidRDefault="00A637EA" w:rsidP="00A637EA">
      <w:pPr>
        <w:pStyle w:val="spravaodsek"/>
        <w:ind w:left="0" w:firstLine="0"/>
      </w:pPr>
      <w:r w:rsidRPr="00A51E4F">
        <w:t xml:space="preserve">Verejné vysoké školy hospodária podľa rozpočtu výnosov a nákladov. </w:t>
      </w:r>
      <w:r w:rsidRPr="00A51E4F">
        <w:rPr>
          <w:b/>
        </w:rPr>
        <w:t>Celkové náklady</w:t>
      </w:r>
      <w:r w:rsidRPr="00A51E4F">
        <w:t xml:space="preserve"> (vrátane odvodov a dane z príjmu) verejných vysokých škôl v roku 2023 </w:t>
      </w:r>
      <w:r w:rsidRPr="00A51E4F">
        <w:rPr>
          <w:b/>
        </w:rPr>
        <w:t xml:space="preserve">v hlavnej činnosti </w:t>
      </w:r>
      <w:r w:rsidRPr="00A51E4F">
        <w:t xml:space="preserve">predstavovali </w:t>
      </w:r>
      <w:r w:rsidRPr="00A51E4F">
        <w:rPr>
          <w:b/>
        </w:rPr>
        <w:t>948 844 181 €</w:t>
      </w:r>
      <w:r w:rsidRPr="00A51E4F">
        <w:t xml:space="preserve"> a </w:t>
      </w:r>
      <w:r w:rsidRPr="00A51E4F">
        <w:rPr>
          <w:b/>
        </w:rPr>
        <w:t>celkové výnosy</w:t>
      </w:r>
      <w:r w:rsidRPr="00A51E4F">
        <w:t xml:space="preserve"> verejných vysokých škôl v roku 2023 </w:t>
      </w:r>
      <w:r w:rsidRPr="00A51E4F">
        <w:rPr>
          <w:b/>
        </w:rPr>
        <w:t>v hlavnej činnosti boli 971 501 184 €</w:t>
      </w:r>
      <w:r w:rsidR="00FE0ABE">
        <w:t xml:space="preserve">, čo predstavuje medziročné navýšenie o </w:t>
      </w:r>
      <w:r w:rsidR="00FE0ABE" w:rsidRPr="00FE0ABE">
        <w:t>114 607</w:t>
      </w:r>
      <w:r w:rsidR="00FE0ABE">
        <w:t> </w:t>
      </w:r>
      <w:r w:rsidR="00FE0ABE" w:rsidRPr="00FE0ABE">
        <w:t>054</w:t>
      </w:r>
      <w:r w:rsidR="00FE0ABE">
        <w:t xml:space="preserve"> </w:t>
      </w:r>
      <w:r w:rsidR="00FE0ABE" w:rsidRPr="00A51E4F">
        <w:rPr>
          <w:b/>
        </w:rPr>
        <w:t>€</w:t>
      </w:r>
      <w:r w:rsidRPr="00A51E4F">
        <w:t xml:space="preserve"> </w:t>
      </w:r>
    </w:p>
    <w:p w14:paraId="0FB03F40" w14:textId="77777777" w:rsidR="00A637EA" w:rsidRPr="00A51E4F" w:rsidRDefault="00A637EA" w:rsidP="00A637EA">
      <w:pPr>
        <w:pStyle w:val="spravaodsek"/>
        <w:ind w:left="0" w:firstLine="0"/>
      </w:pPr>
      <w:r w:rsidRPr="00A51E4F">
        <w:t xml:space="preserve">V roku 2023 skončilo s </w:t>
      </w:r>
      <w:r w:rsidRPr="00A51E4F">
        <w:rPr>
          <w:b/>
        </w:rPr>
        <w:t>kladným výsledkom hospodárenia</w:t>
      </w:r>
      <w:r w:rsidRPr="00A51E4F">
        <w:t xml:space="preserve"> (hlavná a podnikateľská činnosť spolu) svoje hospodárenie </w:t>
      </w:r>
      <w:r w:rsidRPr="00A51E4F">
        <w:rPr>
          <w:b/>
        </w:rPr>
        <w:t>16</w:t>
      </w:r>
      <w:r w:rsidRPr="00A51E4F">
        <w:rPr>
          <w:b/>
          <w:color w:val="FF0000"/>
        </w:rPr>
        <w:t xml:space="preserve"> </w:t>
      </w:r>
      <w:r w:rsidRPr="00A51E4F">
        <w:rPr>
          <w:b/>
        </w:rPr>
        <w:t>verejných vysokých škôl</w:t>
      </w:r>
      <w:r w:rsidRPr="00A51E4F">
        <w:t xml:space="preserve">. Hospodársky výsledok verejných vysokých škôl za rok 2023 v hlavnej činnosti bol zisk vo výške </w:t>
      </w:r>
      <w:r w:rsidRPr="00A51E4F">
        <w:rPr>
          <w:b/>
        </w:rPr>
        <w:t>22 831 538  €</w:t>
      </w:r>
      <w:r w:rsidRPr="00A51E4F">
        <w:t xml:space="preserve"> a v podnikateľskej činnosti bol zisk v objeme </w:t>
      </w:r>
      <w:r w:rsidRPr="00A51E4F">
        <w:rPr>
          <w:b/>
        </w:rPr>
        <w:t>4 803 726</w:t>
      </w:r>
      <w:r w:rsidRPr="00A51E4F">
        <w:t xml:space="preserve"> </w:t>
      </w:r>
      <w:r w:rsidRPr="00A51E4F">
        <w:rPr>
          <w:b/>
        </w:rPr>
        <w:t>€</w:t>
      </w:r>
      <w:r w:rsidRPr="00A51E4F">
        <w:t xml:space="preserve">. Celkový hospodársky výsledok bol zisk v hodnote </w:t>
      </w:r>
      <w:r w:rsidRPr="00A51E4F">
        <w:rPr>
          <w:b/>
        </w:rPr>
        <w:t>27 635 264 €.</w:t>
      </w:r>
    </w:p>
    <w:p w14:paraId="7777397D" w14:textId="77777777" w:rsidR="00A637EA" w:rsidRPr="00A51E4F" w:rsidRDefault="00A637EA" w:rsidP="00A637EA">
      <w:pPr>
        <w:pStyle w:val="spravaodsek"/>
        <w:ind w:left="0" w:firstLine="0"/>
      </w:pPr>
      <w:r w:rsidRPr="00A51E4F">
        <w:t xml:space="preserve">Správa a jej tabuľková príloha aj v tomto roku poskytuje ďalšie podrobné informácie o stave vysokého školstva v SR za rok 2023. </w:t>
      </w:r>
    </w:p>
    <w:p w14:paraId="33E555F0" w14:textId="77777777" w:rsidR="00A637EA" w:rsidRPr="00A51E4F" w:rsidRDefault="00A637EA" w:rsidP="00A637EA">
      <w:pPr>
        <w:pStyle w:val="Nadpis2-vavo"/>
        <w:numPr>
          <w:ilvl w:val="1"/>
          <w:numId w:val="1"/>
        </w:numPr>
        <w:ind w:left="0" w:firstLine="0"/>
      </w:pPr>
      <w:r w:rsidRPr="00A51E4F">
        <w:br w:type="page"/>
      </w:r>
      <w:bookmarkStart w:id="16" w:name="_Toc264838375"/>
      <w:bookmarkStart w:id="17" w:name="_Toc181703017"/>
      <w:r w:rsidRPr="00A51E4F">
        <w:lastRenderedPageBreak/>
        <w:t>Časť I</w:t>
      </w:r>
      <w:bookmarkEnd w:id="14"/>
      <w:bookmarkEnd w:id="16"/>
      <w:bookmarkEnd w:id="17"/>
    </w:p>
    <w:p w14:paraId="001EB6D3" w14:textId="77777777" w:rsidR="00A637EA" w:rsidRPr="00A51E4F" w:rsidRDefault="00A637EA" w:rsidP="00A637EA">
      <w:pPr>
        <w:pStyle w:val="Nadpis2-vavo"/>
        <w:numPr>
          <w:ilvl w:val="1"/>
          <w:numId w:val="1"/>
        </w:numPr>
        <w:ind w:left="0" w:firstLine="0"/>
      </w:pPr>
      <w:bookmarkStart w:id="18" w:name="_Toc136920245"/>
      <w:bookmarkStart w:id="19" w:name="_Toc264838376"/>
      <w:bookmarkStart w:id="20" w:name="_Toc181703018"/>
      <w:r w:rsidRPr="00A51E4F">
        <w:t xml:space="preserve">1. Správa o činnosti vysokých škôl v roku </w:t>
      </w:r>
      <w:bookmarkEnd w:id="18"/>
      <w:bookmarkEnd w:id="19"/>
      <w:r w:rsidRPr="00A51E4F">
        <w:t>2023</w:t>
      </w:r>
      <w:bookmarkEnd w:id="20"/>
    </w:p>
    <w:p w14:paraId="35587FF0" w14:textId="77777777" w:rsidR="00A637EA" w:rsidRPr="00A51E4F" w:rsidRDefault="00A637EA" w:rsidP="00A637EA">
      <w:pPr>
        <w:pStyle w:val="spravaodsek"/>
        <w:ind w:left="0" w:firstLine="0"/>
      </w:pPr>
      <w:r w:rsidRPr="00A51E4F">
        <w:t xml:space="preserve">Prvá časť správy sa zameriava na hlavné činnosti </w:t>
      </w:r>
      <w:r>
        <w:t xml:space="preserve">verejných </w:t>
      </w:r>
      <w:r w:rsidRPr="00A51E4F">
        <w:t xml:space="preserve">vysokých škôl v roku 2023 a podmienky, za ktorých tieto činnosti vykonávajú. </w:t>
      </w:r>
    </w:p>
    <w:p w14:paraId="1F30F860" w14:textId="77777777" w:rsidR="00A637EA" w:rsidRPr="00A51E4F" w:rsidRDefault="00A637EA" w:rsidP="00A637EA">
      <w:pPr>
        <w:pStyle w:val="spravaodsek"/>
        <w:numPr>
          <w:ilvl w:val="0"/>
          <w:numId w:val="0"/>
        </w:numPr>
      </w:pPr>
    </w:p>
    <w:p w14:paraId="34B5491A" w14:textId="77777777" w:rsidR="00A637EA" w:rsidRPr="00A51E4F" w:rsidRDefault="00A637EA" w:rsidP="00A637EA">
      <w:pPr>
        <w:pStyle w:val="Nadpis3-vavo"/>
        <w:tabs>
          <w:tab w:val="clear" w:pos="1080"/>
        </w:tabs>
        <w:ind w:left="0" w:firstLine="0"/>
      </w:pPr>
      <w:bookmarkStart w:id="21" w:name="_Toc264838377"/>
      <w:bookmarkStart w:id="22" w:name="_Toc181703019"/>
      <w:r w:rsidRPr="00A51E4F">
        <w:t>1.1 Právne podmienky</w:t>
      </w:r>
      <w:bookmarkEnd w:id="21"/>
      <w:bookmarkEnd w:id="22"/>
      <w:r w:rsidRPr="00A51E4F">
        <w:t xml:space="preserve"> </w:t>
      </w:r>
    </w:p>
    <w:p w14:paraId="29C23633" w14:textId="77777777" w:rsidR="00A637EA" w:rsidRPr="00A51E4F" w:rsidRDefault="00A637EA" w:rsidP="00A637EA">
      <w:pPr>
        <w:pStyle w:val="spravaodsek"/>
        <w:ind w:left="0" w:firstLine="0"/>
      </w:pPr>
      <w:r w:rsidRPr="00A51E4F">
        <w:t xml:space="preserve">V roku 2023 Národná rada SR schválila zákony: </w:t>
      </w:r>
    </w:p>
    <w:p w14:paraId="1AA60E82" w14:textId="77777777" w:rsidR="00A637EA" w:rsidRDefault="00A637EA" w:rsidP="00A637EA">
      <w:pPr>
        <w:pStyle w:val="spravaodsek"/>
        <w:numPr>
          <w:ilvl w:val="0"/>
          <w:numId w:val="0"/>
        </w:numPr>
      </w:pPr>
      <w:r w:rsidRPr="00A51E4F">
        <w:t xml:space="preserve">-  </w:t>
      </w:r>
      <w:r w:rsidRPr="00A51E4F">
        <w:tab/>
        <w:t xml:space="preserve">Zákon č. 286/2023 Z. z., ktorým sa mení a dopĺňa zákon č. 422/2015 Z. z. o uznávaní dokladov o vzdelaní a o uznávaní odborných kvalifikácií a o zmene a doplnení niektorých zákonov v znení neskorších predpisov. </w:t>
      </w:r>
    </w:p>
    <w:p w14:paraId="6F874BBE" w14:textId="731AC995" w:rsidR="00A637EA" w:rsidRPr="00A51E4F" w:rsidRDefault="00A637EA" w:rsidP="00A637EA">
      <w:pPr>
        <w:pStyle w:val="spravaodsek"/>
        <w:numPr>
          <w:ilvl w:val="0"/>
          <w:numId w:val="0"/>
        </w:numPr>
      </w:pPr>
      <w:r w:rsidRPr="00A51E4F">
        <w:t xml:space="preserve">Novela zákona priniesla predovšetkým zmenu v oblasti regulovaných povolaní, na ktoré je potrebné splniť určité kvalifikačné predpoklady stanovené právnymi predpismi. Medzi regulované povolania patria aj tie, pri ktorých je potrebné byť členom uznanej profesijnej organizácie a mať právo používať profesijné tituly. To znamená, že iba kvalifikované osoby, ktoré splnia určité predpísané podmienky, môžu vykonávať toto povolanie. </w:t>
      </w:r>
    </w:p>
    <w:p w14:paraId="3471B2E8" w14:textId="65B4495F" w:rsidR="00A637EA" w:rsidRPr="00A51E4F" w:rsidRDefault="00A637EA" w:rsidP="00A637EA">
      <w:pPr>
        <w:pStyle w:val="spravaodsek"/>
        <w:numPr>
          <w:ilvl w:val="0"/>
          <w:numId w:val="0"/>
        </w:numPr>
      </w:pPr>
      <w:r w:rsidRPr="00A51E4F">
        <w:t>Vo vzťahu k regulovaným povolaniam predmetná novela upravuje podmienky uloženia kompenzačného opatrenia, pravidlá preskúmania odbornej kvalifikácie na účely poskytovania služieb</w:t>
      </w:r>
      <w:r w:rsidR="00204327">
        <w:t>,</w:t>
      </w:r>
      <w:r w:rsidRPr="00A51E4F">
        <w:t xml:space="preserve"> a taktiež ovládanie štátneho jazyka. </w:t>
      </w:r>
    </w:p>
    <w:p w14:paraId="08E943EE" w14:textId="77777777" w:rsidR="00A637EA" w:rsidRDefault="00A637EA" w:rsidP="00A637EA">
      <w:pPr>
        <w:pStyle w:val="spravaodsek"/>
        <w:numPr>
          <w:ilvl w:val="0"/>
          <w:numId w:val="0"/>
        </w:numPr>
      </w:pPr>
      <w:r w:rsidRPr="00A51E4F">
        <w:t xml:space="preserve">-  </w:t>
      </w:r>
      <w:r w:rsidRPr="00A51E4F">
        <w:tab/>
        <w:t xml:space="preserve">Zákon č. 212/2023 Z. z., ktorým sa mení a dopĺňa zákon č. 396/2012 Z. z. o Fonde na podporu vzdelávania v znení neskorších predpisov. </w:t>
      </w:r>
    </w:p>
    <w:p w14:paraId="77DFA62C" w14:textId="77777777" w:rsidR="00A637EA" w:rsidRPr="00A51E4F" w:rsidRDefault="00A637EA" w:rsidP="00A637EA">
      <w:pPr>
        <w:pStyle w:val="spravaodsek"/>
        <w:numPr>
          <w:ilvl w:val="0"/>
          <w:numId w:val="0"/>
        </w:numPr>
      </w:pPr>
      <w:r w:rsidRPr="00A51E4F">
        <w:t xml:space="preserve">Rada fondu môže po tejto novele určiť aj skorší termín na doručenie žiadostí o pôžičku v prípade ak študent žiada o pôžičku na úhradu školného, ktoré je podmienkou zápisu na štúdium alebo do ďalšej časti štúdia. Taktiež upravuje podmienky splácania pôžičky dlžníkom, keď </w:t>
      </w:r>
      <w:r>
        <w:t xml:space="preserve">dlžník </w:t>
      </w:r>
      <w:r w:rsidRPr="00A51E4F">
        <w:t xml:space="preserve">môže splatiť pôžičku a úroky alebo ich časť predčasne bez úhrady poplatkov alebo iných nákladov súvisiacich s predčasným splatením pôžičky alebo jej časti, ak tak urobí najskôr po začatí plynutia lehoty splatnosti. </w:t>
      </w:r>
    </w:p>
    <w:p w14:paraId="59F6E656" w14:textId="77777777" w:rsidR="00A637EA" w:rsidRPr="00A51E4F" w:rsidRDefault="00A637EA" w:rsidP="00A637EA">
      <w:pPr>
        <w:pStyle w:val="spravaodsek"/>
        <w:numPr>
          <w:ilvl w:val="0"/>
          <w:numId w:val="0"/>
        </w:numPr>
      </w:pPr>
      <w:r w:rsidRPr="00A51E4F">
        <w:t xml:space="preserve">Dopĺňa sa § 20a, ktorý v 5 odsekoch definuje pravidlá pre spracovanie a ďalšie používanie údajov získaných v procese udeľovania pôžičiek. </w:t>
      </w:r>
    </w:p>
    <w:p w14:paraId="6FEF50EC" w14:textId="77777777" w:rsidR="00A637EA" w:rsidRPr="00A51E4F" w:rsidRDefault="00A637EA" w:rsidP="00A637EA">
      <w:pPr>
        <w:pStyle w:val="spravaodsek"/>
        <w:ind w:left="0" w:firstLine="0"/>
      </w:pPr>
      <w:r w:rsidRPr="00A51E4F">
        <w:t>V roku 2023 bolo vydaných niekoľko vykonávacích nariadení a predpisov, napríklad:</w:t>
      </w:r>
    </w:p>
    <w:p w14:paraId="6E6D0AFF" w14:textId="653D16A4" w:rsidR="00751D4B" w:rsidRPr="00A51E4F" w:rsidRDefault="00A637EA" w:rsidP="00751D4B">
      <w:pPr>
        <w:pStyle w:val="spravaodsek"/>
        <w:numPr>
          <w:ilvl w:val="0"/>
          <w:numId w:val="17"/>
        </w:numPr>
        <w:ind w:left="0" w:firstLine="0"/>
      </w:pPr>
      <w:r w:rsidRPr="00751D4B">
        <w:t xml:space="preserve">Vyhláška MŠVVaŠ SR č. 26/2023 Z. z., ktorou sa mení a dopĺňa vyhláška Ministerstva školstva, vedy, výskumu a športu Slovenskej republiky č. 244/2019 Z. z. o sústave študijných odborov Slovenskej republiky, </w:t>
      </w:r>
      <w:r w:rsidR="00751D4B" w:rsidRPr="00A51E4F">
        <w:t>v ktorej sa dop</w:t>
      </w:r>
      <w:r w:rsidR="00751D4B">
        <w:t>ĺňa príloha č. 2 „Skupiny odborov a zaradenie študijných odborov do nich“, mení sa taktiež opis študijného odboru Učiteľstvo a pedagogické vedy a</w:t>
      </w:r>
      <w:r w:rsidR="003368FA">
        <w:t xml:space="preserve"> pre všetky študijné obory sa </w:t>
      </w:r>
      <w:r w:rsidR="00751D4B">
        <w:t>pridala požiadavka na dosiahnutie príslušnej úrovne digitálnych zručností absolventov.</w:t>
      </w:r>
    </w:p>
    <w:p w14:paraId="6A4444D5" w14:textId="77777777" w:rsidR="00A637EA" w:rsidRPr="00A51E4F" w:rsidRDefault="00A637EA" w:rsidP="00A637EA">
      <w:pPr>
        <w:pStyle w:val="spravaodsek"/>
        <w:numPr>
          <w:ilvl w:val="0"/>
          <w:numId w:val="17"/>
        </w:numPr>
        <w:ind w:left="0" w:firstLine="0"/>
      </w:pPr>
      <w:r w:rsidRPr="00A51E4F">
        <w:t>Nariadenie Vlády SR č. 112/2023 Z. z., ktorým sa mení a dopĺňa nariadenie vlády Slovenskej republiky č. 296/2010 Z. z. o odbornej spôsobilosti na výkon zdravotníckeho povolania, spôsobe ďalšieho vzdelávania zdravotníckych pracovníkov, sústave špecializačných odborov a sústave certifikovaných pracovných činností v znení neskorších predpisov.</w:t>
      </w:r>
    </w:p>
    <w:p w14:paraId="58118AD3" w14:textId="77777777" w:rsidR="00A637EA" w:rsidRPr="00A51E4F" w:rsidRDefault="00A637EA" w:rsidP="00A637EA">
      <w:pPr>
        <w:pStyle w:val="spravaodsek"/>
        <w:numPr>
          <w:ilvl w:val="0"/>
          <w:numId w:val="17"/>
        </w:numPr>
        <w:ind w:left="0" w:firstLine="0"/>
      </w:pPr>
      <w:r w:rsidRPr="00A51E4F">
        <w:t xml:space="preserve">Oznámenie MŠVVaŠ SR č. 379/2023 Z. z. MŠVVaŠ SR podľa § 92 ods. 3 zákona č. 131/2002 Z. z. o vysokých školách a o zmene a doplnení niektorých zákonov v znení </w:t>
      </w:r>
      <w:r w:rsidRPr="00A51E4F">
        <w:lastRenderedPageBreak/>
        <w:t>neskorších predpisov vydalo opatrenie z 21. septembra 2023 č. 2023/11282:4-A1810, ktorým sa ustanovuje suma maximálneho ročného školného na akademický rok 2024/2025.</w:t>
      </w:r>
    </w:p>
    <w:p w14:paraId="3407ACA0" w14:textId="77777777" w:rsidR="00A637EA" w:rsidRPr="00A51E4F" w:rsidRDefault="00A637EA" w:rsidP="00A637EA">
      <w:pPr>
        <w:pStyle w:val="spravaodsek"/>
        <w:numPr>
          <w:ilvl w:val="0"/>
          <w:numId w:val="17"/>
        </w:numPr>
        <w:ind w:left="0" w:firstLine="0"/>
      </w:pPr>
      <w:r w:rsidRPr="00A51E4F">
        <w:t xml:space="preserve">Oznámenie </w:t>
      </w:r>
      <w:proofErr w:type="spellStart"/>
      <w:r w:rsidRPr="00A51E4F">
        <w:t>MZVaEZ</w:t>
      </w:r>
      <w:proofErr w:type="spellEnd"/>
      <w:r w:rsidRPr="00A51E4F">
        <w:t xml:space="preserve"> SR č. 394/2023 Z. z., že 22. septembra 2023 bol v Kyjeve podpísaný Dodatok č. 1 k Programu spolupráce medzi Ministerstvom školstva Slovenskej republiky a Ministerstvom vzdelávania a vedy Ukrajiny v oblasti vzdelávania na roky 2005 – 2008 (oznámenie č. 1/2006 Z. z.).</w:t>
      </w:r>
    </w:p>
    <w:p w14:paraId="25764626" w14:textId="6CB78F65" w:rsidR="00A637EA" w:rsidRPr="00A51E4F" w:rsidRDefault="00A637EA" w:rsidP="00A637EA">
      <w:pPr>
        <w:pStyle w:val="spravaodsek"/>
        <w:numPr>
          <w:ilvl w:val="0"/>
          <w:numId w:val="17"/>
        </w:numPr>
        <w:ind w:left="0" w:firstLine="0"/>
      </w:pPr>
      <w:r w:rsidRPr="00A51E4F">
        <w:t xml:space="preserve">Oznámenie </w:t>
      </w:r>
      <w:proofErr w:type="spellStart"/>
      <w:r w:rsidRPr="00A51E4F">
        <w:t>MZVaEZ</w:t>
      </w:r>
      <w:proofErr w:type="spellEnd"/>
      <w:r w:rsidRPr="00A51E4F">
        <w:t xml:space="preserve"> SR č. 218/2023 Z. z., že 25. novembra 2019 bol v Paríži prijatý Globálny dohovor UNESCO o uznávaní kvalifikácií týkajúcich sa vysokoškolského vzdelávania.</w:t>
      </w:r>
      <w:r w:rsidR="00204327">
        <w:t xml:space="preserve"> Dohovor nadobudol platnosť 5. marca 2023 a týmto dňom nadobudol platnosť aj pre Slovenskú republiku.</w:t>
      </w:r>
    </w:p>
    <w:p w14:paraId="456DF958" w14:textId="77777777" w:rsidR="00A637EA" w:rsidRPr="00A51E4F" w:rsidRDefault="00A637EA" w:rsidP="00A637EA">
      <w:pPr>
        <w:pStyle w:val="spravaodsek"/>
        <w:numPr>
          <w:ilvl w:val="0"/>
          <w:numId w:val="0"/>
        </w:numPr>
      </w:pPr>
    </w:p>
    <w:p w14:paraId="27038122" w14:textId="77777777" w:rsidR="00A637EA" w:rsidRPr="00A51E4F" w:rsidRDefault="00A637EA" w:rsidP="00A637EA">
      <w:pPr>
        <w:pStyle w:val="Nadpis3-vavo"/>
        <w:numPr>
          <w:ilvl w:val="1"/>
          <w:numId w:val="20"/>
        </w:numPr>
      </w:pPr>
      <w:bookmarkStart w:id="23" w:name="_Toc264838378"/>
      <w:bookmarkStart w:id="24" w:name="_Toc181703020"/>
      <w:r w:rsidRPr="00A51E4F">
        <w:t>Poskytovatelia vysokoškolského vzdelávania</w:t>
      </w:r>
      <w:bookmarkEnd w:id="23"/>
      <w:bookmarkEnd w:id="24"/>
    </w:p>
    <w:p w14:paraId="4C7DB8DD" w14:textId="77777777" w:rsidR="00A637EA" w:rsidRPr="00A51E4F" w:rsidRDefault="00A637EA" w:rsidP="00A637EA">
      <w:pPr>
        <w:pStyle w:val="spravaodsek"/>
        <w:ind w:left="0" w:firstLine="0"/>
      </w:pPr>
      <w:r w:rsidRPr="00A51E4F">
        <w:t xml:space="preserve">V roku 2023 poskytovalo vysokoškolské vzdelávanie dvadsať verejných vysokých škôl, tri štátne vysoké školy a desať súkromných vysokých škôl. </w:t>
      </w:r>
    </w:p>
    <w:p w14:paraId="0E29C304" w14:textId="13DF185D" w:rsidR="00A637EA" w:rsidRPr="00A51E4F" w:rsidRDefault="00A637EA" w:rsidP="00A637EA">
      <w:pPr>
        <w:pStyle w:val="spravaodsek"/>
        <w:ind w:left="0" w:firstLine="0"/>
      </w:pPr>
      <w:r w:rsidRPr="00A51E4F">
        <w:t xml:space="preserve">Okrem nich oprávnenie na poskytovanie vysokoškolského vzdelávania na území SR malo aj šesť zahraničných vysokých škôl, tri so sídlom v Českej republike (University </w:t>
      </w:r>
      <w:proofErr w:type="spellStart"/>
      <w:r w:rsidRPr="00A51E4F">
        <w:t>College</w:t>
      </w:r>
      <w:proofErr w:type="spellEnd"/>
      <w:r w:rsidRPr="00A51E4F">
        <w:t xml:space="preserve"> </w:t>
      </w:r>
      <w:proofErr w:type="spellStart"/>
      <w:r w:rsidRPr="00A51E4F">
        <w:t>Prague</w:t>
      </w:r>
      <w:proofErr w:type="spellEnd"/>
      <w:r w:rsidRPr="00A51E4F">
        <w:t xml:space="preserve"> – Vysoká škola </w:t>
      </w:r>
      <w:proofErr w:type="spellStart"/>
      <w:r w:rsidRPr="00A51E4F">
        <w:t>mezinárodních</w:t>
      </w:r>
      <w:proofErr w:type="spellEnd"/>
      <w:r w:rsidRPr="00A51E4F">
        <w:t xml:space="preserve"> </w:t>
      </w:r>
      <w:proofErr w:type="spellStart"/>
      <w:r w:rsidRPr="00A51E4F">
        <w:t>vztahů</w:t>
      </w:r>
      <w:proofErr w:type="spellEnd"/>
      <w:r w:rsidRPr="00A51E4F">
        <w:t xml:space="preserve"> a Vysoká škola hotelová a ekonomická </w:t>
      </w:r>
      <w:proofErr w:type="spellStart"/>
      <w:r w:rsidRPr="00A51E4F">
        <w:t>s.r.o</w:t>
      </w:r>
      <w:proofErr w:type="spellEnd"/>
      <w:r w:rsidRPr="00A51E4F">
        <w:t xml:space="preserve">., Vysoká škola NEWTON, </w:t>
      </w:r>
      <w:proofErr w:type="spellStart"/>
      <w:r w:rsidRPr="00A51E4F">
        <w:t>a.s</w:t>
      </w:r>
      <w:proofErr w:type="spellEnd"/>
      <w:r w:rsidRPr="00A51E4F">
        <w:t xml:space="preserve">.  a Vysoká škola logistiky </w:t>
      </w:r>
      <w:proofErr w:type="spellStart"/>
      <w:r w:rsidRPr="00A51E4F">
        <w:t>o.p.s</w:t>
      </w:r>
      <w:proofErr w:type="spellEnd"/>
      <w:r w:rsidRPr="00A51E4F">
        <w:t xml:space="preserve">.), jedna so sídlom vo Francúzskej republike (INSTITUT SUPÉRIEUR SPÉCIALISÉ DE LA MODE - MOD´SPÉ </w:t>
      </w:r>
      <w:proofErr w:type="spellStart"/>
      <w:r w:rsidRPr="00A51E4F">
        <w:t>Paris</w:t>
      </w:r>
      <w:proofErr w:type="spellEnd"/>
      <w:r w:rsidRPr="00A51E4F">
        <w:t>), jedna so sídlom v Poľskej republike (</w:t>
      </w:r>
      <w:proofErr w:type="spellStart"/>
      <w:r w:rsidRPr="00A51E4F">
        <w:t>Collegium</w:t>
      </w:r>
      <w:proofErr w:type="spellEnd"/>
      <w:r w:rsidRPr="00A51E4F">
        <w:t xml:space="preserve"> </w:t>
      </w:r>
      <w:proofErr w:type="spellStart"/>
      <w:r w:rsidRPr="00A51E4F">
        <w:t>Humanum</w:t>
      </w:r>
      <w:proofErr w:type="spellEnd"/>
      <w:r w:rsidRPr="00A51E4F">
        <w:t xml:space="preserve"> - </w:t>
      </w:r>
      <w:proofErr w:type="spellStart"/>
      <w:r w:rsidRPr="00A51E4F">
        <w:t>Szkoła</w:t>
      </w:r>
      <w:proofErr w:type="spellEnd"/>
      <w:r w:rsidRPr="00A51E4F">
        <w:t xml:space="preserve"> </w:t>
      </w:r>
      <w:proofErr w:type="spellStart"/>
      <w:r w:rsidRPr="00A51E4F">
        <w:t>Główna</w:t>
      </w:r>
      <w:proofErr w:type="spellEnd"/>
      <w:r w:rsidRPr="00A51E4F">
        <w:t xml:space="preserve"> </w:t>
      </w:r>
      <w:proofErr w:type="spellStart"/>
      <w:r w:rsidRPr="00A51E4F">
        <w:t>Menedżerska</w:t>
      </w:r>
      <w:proofErr w:type="spellEnd"/>
      <w:r w:rsidRPr="00A51E4F">
        <w:t>) a jedna so sídlom v Maďarskej republike (</w:t>
      </w:r>
      <w:proofErr w:type="spellStart"/>
      <w:r w:rsidRPr="00A51E4F">
        <w:t>Magyar</w:t>
      </w:r>
      <w:proofErr w:type="spellEnd"/>
      <w:r w:rsidRPr="00A51E4F">
        <w:t xml:space="preserve"> </w:t>
      </w:r>
      <w:proofErr w:type="spellStart"/>
      <w:r w:rsidRPr="00A51E4F">
        <w:t>Agrár</w:t>
      </w:r>
      <w:proofErr w:type="spellEnd"/>
      <w:r w:rsidRPr="00A51E4F">
        <w:t xml:space="preserve">- </w:t>
      </w:r>
      <w:proofErr w:type="spellStart"/>
      <w:r w:rsidRPr="00A51E4F">
        <w:t>és</w:t>
      </w:r>
      <w:proofErr w:type="spellEnd"/>
      <w:r w:rsidRPr="00A51E4F">
        <w:t xml:space="preserve"> </w:t>
      </w:r>
      <w:proofErr w:type="spellStart"/>
      <w:r w:rsidRPr="00A51E4F">
        <w:t>Élettudományi</w:t>
      </w:r>
      <w:proofErr w:type="spellEnd"/>
      <w:r w:rsidRPr="00A51E4F">
        <w:t xml:space="preserve"> </w:t>
      </w:r>
      <w:proofErr w:type="spellStart"/>
      <w:r w:rsidRPr="00A51E4F">
        <w:t>Egyetem</w:t>
      </w:r>
      <w:proofErr w:type="spellEnd"/>
      <w:r w:rsidRPr="00A51E4F">
        <w:t xml:space="preserve">). </w:t>
      </w:r>
    </w:p>
    <w:p w14:paraId="732B23ED" w14:textId="77777777" w:rsidR="00A637EA" w:rsidRPr="00A51E4F" w:rsidRDefault="00A637EA" w:rsidP="00A637EA">
      <w:pPr>
        <w:pStyle w:val="spravaodsek"/>
        <w:ind w:left="0" w:firstLine="0"/>
      </w:pPr>
      <w:r w:rsidRPr="00A51E4F">
        <w:t xml:space="preserve">Na základe novely zákona o vysokých školách z roku 2019 môžu vysoké školy </w:t>
      </w:r>
      <w:r w:rsidRPr="00A51E4F">
        <w:br/>
        <w:t>od 1. 7. 2019 zakladať záujmové združenie právnických osôb – konzorcium vysokých škôl na účel spoločného postupu pri tvorbe študijných programov, vytvárania spoločných študijných programov, spoločného postupu v prijímacom konaní, spoločného uskutočňovania výskumnej, vývojovej alebo inej tvorivej činnosti alebo spoločného zabezpečovania možností stravovania a ubytovania pre študentov, pričom zápis takto vytvorených právnických osôb vykonáva ministerstvo. V roku 2023 evidujeme pôsobenie jedného konzorcia pod názvom Konzorcium slovenských vysokých škôl, ktorého zápis do registra konzorcií vysokých škôl vykonalo ministerstvo 22. 1. 2021.</w:t>
      </w:r>
    </w:p>
    <w:p w14:paraId="590E3322" w14:textId="77777777" w:rsidR="00A637EA" w:rsidRPr="00A51E4F" w:rsidRDefault="00A637EA" w:rsidP="00A637EA">
      <w:pPr>
        <w:pStyle w:val="spravaodsek"/>
        <w:ind w:left="0" w:firstLine="0"/>
      </w:pPr>
      <w:r w:rsidRPr="00A51E4F">
        <w:t>Jednotlivé vysoké školy spracovali svoje výročné správy o činnosti za rok 2023. Z niektorých z nich vyberáme nasledujúce informácie:</w:t>
      </w:r>
    </w:p>
    <w:p w14:paraId="10CC78E5" w14:textId="77777777" w:rsidR="00A637EA" w:rsidRPr="00A51E4F" w:rsidRDefault="00A637EA" w:rsidP="00A637EA">
      <w:pPr>
        <w:pStyle w:val="spravaodsek"/>
        <w:numPr>
          <w:ilvl w:val="0"/>
          <w:numId w:val="17"/>
        </w:numPr>
        <w:ind w:left="0" w:firstLine="0"/>
      </w:pPr>
      <w:r w:rsidRPr="00A51E4F">
        <w:t xml:space="preserve">Katedra porovnávacej religionistiky </w:t>
      </w:r>
      <w:proofErr w:type="spellStart"/>
      <w:r w:rsidRPr="00A51E4F">
        <w:t>FiF</w:t>
      </w:r>
      <w:proofErr w:type="spellEnd"/>
      <w:r w:rsidRPr="00A51E4F">
        <w:t xml:space="preserve"> UK zastrešovala významný objav, vykopávky a digitálnu rekonštrukciu nového mayského mesta </w:t>
      </w:r>
      <w:proofErr w:type="spellStart"/>
      <w:r w:rsidRPr="00A51E4F">
        <w:t>Yax</w:t>
      </w:r>
      <w:proofErr w:type="spellEnd"/>
      <w:r w:rsidRPr="00A51E4F">
        <w:t xml:space="preserve"> </w:t>
      </w:r>
      <w:proofErr w:type="spellStart"/>
      <w:r w:rsidRPr="00A51E4F">
        <w:t>Balam</w:t>
      </w:r>
      <w:proofErr w:type="spellEnd"/>
      <w:r w:rsidRPr="00A51E4F">
        <w:t xml:space="preserve"> v guatemalskom pralese. Výskum s využitím najnovších technológií a</w:t>
      </w:r>
      <w:r w:rsidRPr="00A51E4F">
        <w:rPr>
          <w:rFonts w:eastAsia="Times New Roman"/>
        </w:rPr>
        <w:t xml:space="preserve"> </w:t>
      </w:r>
      <w:r w:rsidRPr="00A51E4F">
        <w:t xml:space="preserve">umelej inteligencie bol realizovaný v júli až septembri 2023 pod vedením prof. Milana Kováča v spolupráci s pražskou vedeckou nadáciou </w:t>
      </w:r>
      <w:proofErr w:type="spellStart"/>
      <w:r w:rsidRPr="00A51E4F">
        <w:t>Neuron</w:t>
      </w:r>
      <w:proofErr w:type="spellEnd"/>
      <w:r w:rsidRPr="00A51E4F">
        <w:t>. Objav bol medializovaný po celom svete.</w:t>
      </w:r>
    </w:p>
    <w:p w14:paraId="0F469EFE" w14:textId="77777777" w:rsidR="00A637EA" w:rsidRPr="00A51E4F" w:rsidRDefault="00A637EA" w:rsidP="00A637EA">
      <w:pPr>
        <w:pStyle w:val="spravaodsek"/>
        <w:numPr>
          <w:ilvl w:val="0"/>
          <w:numId w:val="17"/>
        </w:numPr>
        <w:ind w:left="0" w:firstLine="0"/>
      </w:pPr>
      <w:proofErr w:type="spellStart"/>
      <w:r w:rsidRPr="00A51E4F">
        <w:t>Jesseniova</w:t>
      </w:r>
      <w:proofErr w:type="spellEnd"/>
      <w:r w:rsidRPr="00A51E4F">
        <w:t xml:space="preserve"> lekárska fakulta UK a</w:t>
      </w:r>
      <w:r w:rsidRPr="00A51E4F">
        <w:rPr>
          <w:rFonts w:eastAsia="Times New Roman"/>
        </w:rPr>
        <w:t xml:space="preserve"> </w:t>
      </w:r>
      <w:r w:rsidRPr="00A51E4F">
        <w:t>Univerzitná nemocnica v</w:t>
      </w:r>
      <w:r w:rsidRPr="00A51E4F">
        <w:rPr>
          <w:rFonts w:eastAsia="Times New Roman"/>
        </w:rPr>
        <w:t xml:space="preserve"> </w:t>
      </w:r>
      <w:r w:rsidRPr="00A51E4F">
        <w:t xml:space="preserve">Martine </w:t>
      </w:r>
      <w:r>
        <w:t>zaviedli do</w:t>
      </w:r>
      <w:r w:rsidRPr="00A51E4F">
        <w:t xml:space="preserve"> vzdelávacieho a vedecko-výskumného procesu operačný robotický systém najnovšej generácie </w:t>
      </w:r>
      <w:proofErr w:type="spellStart"/>
      <w:r w:rsidRPr="00A51E4F">
        <w:t>DaVinci</w:t>
      </w:r>
      <w:proofErr w:type="spellEnd"/>
      <w:r w:rsidRPr="00A51E4F">
        <w:t xml:space="preserve"> </w:t>
      </w:r>
      <w:proofErr w:type="spellStart"/>
      <w:r w:rsidRPr="00A51E4F">
        <w:t>Xi.</w:t>
      </w:r>
      <w:proofErr w:type="spellEnd"/>
      <w:r w:rsidRPr="00A51E4F">
        <w:t xml:space="preserve"> Operácie systémom Da Vinci prinášajú pacientom viacero benefitov, najmä rýchlejšiu rekonvalescenciu po operačnom zákroku, s čím súvisí aj kratší čas hospitalizácie.</w:t>
      </w:r>
    </w:p>
    <w:p w14:paraId="234E39C9" w14:textId="77777777" w:rsidR="00A637EA" w:rsidRPr="00A51E4F" w:rsidRDefault="00A637EA" w:rsidP="00A637EA">
      <w:pPr>
        <w:pStyle w:val="spravaodsek"/>
        <w:numPr>
          <w:ilvl w:val="0"/>
          <w:numId w:val="17"/>
        </w:numPr>
        <w:ind w:left="0" w:firstLine="0"/>
      </w:pPr>
      <w:r w:rsidRPr="00A51E4F">
        <w:t xml:space="preserve">Rektor TUKE podpísal memorandum o vytvorení Východoslovenského vesmírneho klastra. Cieľom vytvoreného klastra je efektívne prepájať zainteresované subjekty </w:t>
      </w:r>
      <w:r w:rsidRPr="00A51E4F">
        <w:lastRenderedPageBreak/>
        <w:t xml:space="preserve">vykonávajúce výskumno-vývojové, komerčné či propagačné aktivity v oblasti kozmických technológií a vytvárať podporný ekosystém pre vznik nových inovatívnych </w:t>
      </w:r>
      <w:proofErr w:type="spellStart"/>
      <w:r w:rsidRPr="00A51E4F">
        <w:t>start-upov</w:t>
      </w:r>
      <w:proofErr w:type="spellEnd"/>
      <w:r w:rsidRPr="00A51E4F">
        <w:t>, prinášajúcich nové produkty a služby využívajúce vesmírne technológie.</w:t>
      </w:r>
    </w:p>
    <w:p w14:paraId="0B0BA0C0" w14:textId="77777777" w:rsidR="00A637EA" w:rsidRPr="00A51E4F" w:rsidRDefault="00A637EA" w:rsidP="00A637EA">
      <w:pPr>
        <w:pStyle w:val="spravaodsek"/>
        <w:numPr>
          <w:ilvl w:val="0"/>
          <w:numId w:val="17"/>
        </w:numPr>
        <w:ind w:left="0" w:firstLine="0"/>
      </w:pPr>
      <w:r w:rsidRPr="00A51E4F">
        <w:t>Ekonomická univerzita v Bratislave si udržala prestížnu medzinárodnú akreditáciu AACSB, ktorú získala v novembri 2021. Univerzita tak splnila jeden zo strategických cieľov stanovených v Dlhodobom zámere rozvoja na obdobie 2019 – 2027, a to: „profilovať univerzitu ako inštitúciu, spĺňajúcu národné a medzinárodné štandardy vo všetkých oblastiach činnosti“.</w:t>
      </w:r>
    </w:p>
    <w:p w14:paraId="58229939" w14:textId="77777777" w:rsidR="00A637EA" w:rsidRPr="00A51E4F" w:rsidRDefault="00A637EA" w:rsidP="00A637EA">
      <w:pPr>
        <w:pStyle w:val="spravaodsek"/>
        <w:numPr>
          <w:ilvl w:val="0"/>
          <w:numId w:val="17"/>
        </w:numPr>
        <w:ind w:left="0" w:firstLine="0"/>
      </w:pPr>
      <w:r w:rsidRPr="00A51E4F">
        <w:t xml:space="preserve">Slovak Telekom spolu s partnermi SOVA </w:t>
      </w:r>
      <w:proofErr w:type="spellStart"/>
      <w:r w:rsidRPr="00A51E4F">
        <w:t>Digital</w:t>
      </w:r>
      <w:proofErr w:type="spellEnd"/>
      <w:r w:rsidRPr="00A51E4F">
        <w:t xml:space="preserve"> a Siemens na pôde TUKE uviedli prvú slovenskú privátnu 5G SA sieť, ktorá otvára nové technologické možnosti pre využitie v Priemysle 4.0. Privátna 5G SA sieť je technológia vytvorená pre použitie v uzavretom ekosystéme, </w:t>
      </w:r>
      <w:proofErr w:type="spellStart"/>
      <w:r w:rsidRPr="00A51E4F">
        <w:t>t.j</w:t>
      </w:r>
      <w:proofErr w:type="spellEnd"/>
      <w:r w:rsidRPr="00A51E4F">
        <w:t>. v tomto prípade ju Slovak Telekom inštaloval na TUKE pre testovanie a vývoj inovatívnych riešení. Privátne 5G SA siete umožňujú firmám, aby si vytvorili vlastné komunikačné ekosystémy s vysokou spoľahlivosťou a bezpečnosťou.</w:t>
      </w:r>
    </w:p>
    <w:p w14:paraId="425D17BE" w14:textId="77777777" w:rsidR="00A637EA" w:rsidRPr="00A51E4F" w:rsidRDefault="00A637EA" w:rsidP="00A637EA">
      <w:pPr>
        <w:pStyle w:val="spravaodsek"/>
        <w:numPr>
          <w:ilvl w:val="0"/>
          <w:numId w:val="17"/>
        </w:numPr>
        <w:ind w:left="0" w:firstLine="0"/>
      </w:pPr>
      <w:r w:rsidRPr="00A51E4F">
        <w:t xml:space="preserve">SPU bola v roku 2023 zaradená do jedného z najprestížnejších rebríčkov svetových univerzít The </w:t>
      </w:r>
      <w:proofErr w:type="spellStart"/>
      <w:r w:rsidRPr="00A51E4F">
        <w:t>Times</w:t>
      </w:r>
      <w:proofErr w:type="spellEnd"/>
      <w:r w:rsidRPr="00A51E4F">
        <w:t xml:space="preserve"> </w:t>
      </w:r>
      <w:proofErr w:type="spellStart"/>
      <w:r w:rsidRPr="00A51E4F">
        <w:t>Higher</w:t>
      </w:r>
      <w:proofErr w:type="spellEnd"/>
      <w:r w:rsidRPr="00A51E4F">
        <w:t xml:space="preserve"> </w:t>
      </w:r>
      <w:proofErr w:type="spellStart"/>
      <w:r w:rsidRPr="00A51E4F">
        <w:t>Education</w:t>
      </w:r>
      <w:proofErr w:type="spellEnd"/>
      <w:r w:rsidRPr="00A51E4F">
        <w:t xml:space="preserve"> </w:t>
      </w:r>
      <w:proofErr w:type="spellStart"/>
      <w:r w:rsidRPr="00A51E4F">
        <w:t>World</w:t>
      </w:r>
      <w:proofErr w:type="spellEnd"/>
      <w:r w:rsidRPr="00A51E4F">
        <w:t xml:space="preserve"> University Ranking 2024 (THE WUR 2024). </w:t>
      </w:r>
      <w:r>
        <w:t>Do rebríčka</w:t>
      </w:r>
      <w:r w:rsidRPr="00A51E4F">
        <w:t xml:space="preserve"> sa dostalo osem slovenských univerzít, spomedzi ktorých SPU obsadila 4. miesto. SPU taktiež získala prestížnu značku kvality v oblasti riadenia ľudských zdrojov HR Excellence in </w:t>
      </w:r>
      <w:proofErr w:type="spellStart"/>
      <w:r w:rsidRPr="00A51E4F">
        <w:t>Research</w:t>
      </w:r>
      <w:proofErr w:type="spellEnd"/>
      <w:r w:rsidRPr="00A51E4F">
        <w:t>. Ocenenie udeľuje Európska komisia a znamená garanciu európskeho štandardu starostlivosti o zamestnancov, kvality pracovného prostredia, transparentnosti a otvorenosti výberového procesu.</w:t>
      </w:r>
    </w:p>
    <w:p w14:paraId="0864AD6B" w14:textId="77777777" w:rsidR="00A637EA" w:rsidRPr="00A51E4F" w:rsidRDefault="00A637EA" w:rsidP="00A637EA">
      <w:pPr>
        <w:pStyle w:val="spravaodsek"/>
        <w:numPr>
          <w:ilvl w:val="0"/>
          <w:numId w:val="17"/>
        </w:numPr>
        <w:ind w:left="0" w:firstLine="0"/>
      </w:pPr>
      <w:proofErr w:type="spellStart"/>
      <w:r w:rsidRPr="00A51E4F">
        <w:t>TnUAD</w:t>
      </w:r>
      <w:proofErr w:type="spellEnd"/>
      <w:r w:rsidRPr="00A51E4F">
        <w:t xml:space="preserve"> slávnostne otvorila zrekonštruované priestory a predstavila inovované laboratóriá Centra pre funkčné a povrchovo funkcionalizované sklá, ktoré je známe pod akronymom </w:t>
      </w:r>
      <w:proofErr w:type="spellStart"/>
      <w:r w:rsidRPr="00A51E4F">
        <w:t>FunGlass</w:t>
      </w:r>
      <w:proofErr w:type="spellEnd"/>
      <w:r w:rsidRPr="00A51E4F">
        <w:t xml:space="preserve">. Centrum </w:t>
      </w:r>
      <w:proofErr w:type="spellStart"/>
      <w:r w:rsidRPr="00A51E4F">
        <w:t>FunGlass</w:t>
      </w:r>
      <w:proofErr w:type="spellEnd"/>
      <w:r w:rsidRPr="00A51E4F">
        <w:t xml:space="preserve"> je jedným z desiatich centier </w:t>
      </w:r>
      <w:proofErr w:type="spellStart"/>
      <w:r w:rsidRPr="00A51E4F">
        <w:t>excelentnosti</w:t>
      </w:r>
      <w:proofErr w:type="spellEnd"/>
      <w:r w:rsidRPr="00A51E4F">
        <w:t>, ktoré vznikli v roku 2017 v rámci programu Horizont 2020. Toto špičkové stredoeurópske centrum v oblasti výskumu skla a keramiky si postupne buduje pozíciu medzinárodne uznávaného excelentného centra výskumu v celoeurópskom meradle.</w:t>
      </w:r>
      <w:r>
        <w:t xml:space="preserve">   </w:t>
      </w:r>
    </w:p>
    <w:p w14:paraId="195D89BC" w14:textId="6FF4E0CB" w:rsidR="00A637EA" w:rsidRPr="00A51E4F" w:rsidRDefault="00A637EA" w:rsidP="00A637EA">
      <w:pPr>
        <w:pStyle w:val="spravaodsek"/>
        <w:ind w:left="0" w:firstLine="0"/>
      </w:pPr>
      <w:r w:rsidRPr="00A51E4F">
        <w:t>V nadväznosti na zverejnené výsledky</w:t>
      </w:r>
      <w:r>
        <w:t xml:space="preserve"> </w:t>
      </w:r>
      <w:r w:rsidRPr="00A51E4F">
        <w:t>výzvy Erasmus+</w:t>
      </w:r>
      <w:r>
        <w:t xml:space="preserve"> </w:t>
      </w:r>
      <w:r w:rsidRPr="00A51E4F">
        <w:t>Európskej komisie vyhlásenej v roku 2022, aj v roku 2023</w:t>
      </w:r>
      <w:r>
        <w:t>,</w:t>
      </w:r>
      <w:r w:rsidRPr="00A51E4F">
        <w:t xml:space="preserve"> päť slovenských vysokých škôl v roku 2023 rozvíjalo spoluprácu v rámci iniciatívy  Európskych univerzít</w:t>
      </w:r>
      <w:r w:rsidRPr="00A51E4F">
        <w:rPr>
          <w:rStyle w:val="Odkaznapoznmkupodiarou"/>
        </w:rPr>
        <w:footnoteReference w:id="2"/>
      </w:r>
      <w:r w:rsidRPr="00A51E4F">
        <w:t>. Okrem týchto univerzít sa o získanie financovania projektov pokúšali spolu s partnermi ďalšie 3 vysoké školy</w:t>
      </w:r>
      <w:r w:rsidR="004E2997">
        <w:t xml:space="preserve"> (</w:t>
      </w:r>
      <w:r w:rsidR="00286293">
        <w:t>UMB, UNIZA, TRUNI)</w:t>
      </w:r>
      <w:r w:rsidR="00204327">
        <w:t>, ktorých p</w:t>
      </w:r>
      <w:r w:rsidR="004F58B8">
        <w:t xml:space="preserve">rojekty boli </w:t>
      </w:r>
      <w:r w:rsidR="00204327">
        <w:t xml:space="preserve">Európskou komisiou vyhodnotené ako úspešné </w:t>
      </w:r>
      <w:r w:rsidR="004F58B8">
        <w:t>v roku 2024.</w:t>
      </w:r>
    </w:p>
    <w:p w14:paraId="3479BD0D" w14:textId="4C84C0F2" w:rsidR="00A637EA" w:rsidRPr="00A51E4F" w:rsidRDefault="00A637EA" w:rsidP="00A637EA">
      <w:pPr>
        <w:pStyle w:val="spravaodsek"/>
        <w:numPr>
          <w:ilvl w:val="0"/>
          <w:numId w:val="0"/>
        </w:numPr>
      </w:pPr>
      <w:r w:rsidRPr="00A51E4F">
        <w:t xml:space="preserve">-  </w:t>
      </w:r>
      <w:r w:rsidRPr="00A51E4F">
        <w:tab/>
      </w:r>
      <w:bookmarkStart w:id="25" w:name="_Hlk176966644"/>
      <w:r w:rsidRPr="00A51E4F">
        <w:t>Univerzit</w:t>
      </w:r>
      <w:r w:rsidR="003368FA">
        <w:t>a</w:t>
      </w:r>
      <w:r w:rsidRPr="00A51E4F">
        <w:t xml:space="preserve"> Komenského v Bratislave </w:t>
      </w:r>
      <w:r w:rsidR="000230D7">
        <w:t>v roku</w:t>
      </w:r>
      <w:r w:rsidR="000230D7" w:rsidRPr="00A51E4F">
        <w:t xml:space="preserve"> 2023 </w:t>
      </w:r>
      <w:r w:rsidR="000230D7">
        <w:t>pokračovala v činnosti</w:t>
      </w:r>
      <w:r w:rsidR="000230D7" w:rsidRPr="00A51E4F">
        <w:t xml:space="preserve"> </w:t>
      </w:r>
      <w:r w:rsidRPr="00A51E4F">
        <w:t>člena európskej alianci</w:t>
      </w:r>
      <w:r w:rsidR="000230D7">
        <w:t>e</w:t>
      </w:r>
      <w:r w:rsidRPr="00A51E4F">
        <w:t xml:space="preserve"> univerzít ENLIGHT. 31. 10. 2023 sa skončilo prvé projektové obdobie pre deväť zakladajúcich univerzít a spolu s novým pridruženým partnerom, Univerzitou v Berne – Švajčiarsko sa aliancia uchádzala o novú projektovú podporu z programu Erasmus+ na obdobie 2023 – 2027, ktorú úspešne získala. 1. 11. 2023 tak kontinuálne prešla do druhého projektového obdobia. Zároveň sa rieši projekt ENLIGHT RISE, ktorý získala aliancia ENLIGHT z programu Horizont 2020 s</w:t>
      </w:r>
      <w:r w:rsidRPr="00A51E4F">
        <w:rPr>
          <w:rFonts w:eastAsia="Times New Roman"/>
        </w:rPr>
        <w:t xml:space="preserve"> </w:t>
      </w:r>
      <w:r w:rsidRPr="00A51E4F">
        <w:t xml:space="preserve">cieľom prehĺbenia výskumnej a vedeckej spolupráce v rámci aliancie. </w:t>
      </w:r>
    </w:p>
    <w:p w14:paraId="3D5667B3" w14:textId="77777777" w:rsidR="00A637EA" w:rsidRPr="00A51E4F" w:rsidRDefault="00A637EA" w:rsidP="00A637EA">
      <w:pPr>
        <w:pStyle w:val="spravaodsek"/>
        <w:numPr>
          <w:ilvl w:val="0"/>
          <w:numId w:val="17"/>
        </w:numPr>
        <w:ind w:left="0" w:firstLine="0"/>
      </w:pPr>
      <w:r w:rsidRPr="00A51E4F">
        <w:lastRenderedPageBreak/>
        <w:t xml:space="preserve">Technická univerzita v Košiciach bola aj v roku 2023 súčasťou aliancie európskych univerzít ULYSSEUS. Európska komisia 3. júla 2023 oznámila schválenie pokračovania projektu Európskej univerzity </w:t>
      </w:r>
      <w:proofErr w:type="spellStart"/>
      <w:r w:rsidRPr="00A51E4F">
        <w:t>Ulysseus</w:t>
      </w:r>
      <w:proofErr w:type="spellEnd"/>
      <w:r w:rsidRPr="00A51E4F">
        <w:t xml:space="preserve"> s finančnou podporou vo výške 12,8 mil. €</w:t>
      </w:r>
      <w:r w:rsidRPr="00A51E4F">
        <w:rPr>
          <w:b/>
        </w:rPr>
        <w:t xml:space="preserve"> </w:t>
      </w:r>
      <w:r w:rsidRPr="00A51E4F">
        <w:t xml:space="preserve">pre ďalšie štvorročné pôsobenie. Toto rozhodnutie posilňuje desať ročnú víziu našej Európskej univerzity, definitívne potvrdzuje rozšírenie na 8 partnerských univerzít (o univerzity v </w:t>
      </w:r>
      <w:proofErr w:type="spellStart"/>
      <w:r w:rsidRPr="00A51E4F">
        <w:t>Münsteri</w:t>
      </w:r>
      <w:proofErr w:type="spellEnd"/>
      <w:r w:rsidRPr="00A51E4F">
        <w:t xml:space="preserve"> a Čiernej Hore) a v neposlednom rade zabezpečuje konsolidáciu programov a štruktúr navrhnutých počas prvej fázy projektu.</w:t>
      </w:r>
    </w:p>
    <w:p w14:paraId="36D51EE9" w14:textId="77777777" w:rsidR="00A637EA" w:rsidRPr="00A51E4F" w:rsidRDefault="00A637EA" w:rsidP="00A637EA">
      <w:pPr>
        <w:pStyle w:val="spravaodsek"/>
        <w:numPr>
          <w:ilvl w:val="0"/>
          <w:numId w:val="17"/>
        </w:numPr>
        <w:ind w:left="0" w:firstLine="0"/>
      </w:pPr>
      <w:r w:rsidRPr="00A51E4F">
        <w:t>S</w:t>
      </w:r>
      <w:r>
        <w:t>lovenská poľnohospodárska univerzita v Nitre</w:t>
      </w:r>
      <w:r w:rsidRPr="00A51E4F">
        <w:t xml:space="preserve"> získala finančné zdroje na pokračovanie aktivít vo svojej aliancii INVEST (</w:t>
      </w:r>
      <w:proofErr w:type="spellStart"/>
      <w:r w:rsidRPr="00A51E4F">
        <w:t>Innovations</w:t>
      </w:r>
      <w:proofErr w:type="spellEnd"/>
      <w:r w:rsidRPr="00A51E4F">
        <w:t xml:space="preserve"> of </w:t>
      </w:r>
      <w:proofErr w:type="spellStart"/>
      <w:r w:rsidRPr="00A51E4F">
        <w:t>Regional</w:t>
      </w:r>
      <w:proofErr w:type="spellEnd"/>
      <w:r w:rsidRPr="00A51E4F">
        <w:t xml:space="preserve"> </w:t>
      </w:r>
      <w:proofErr w:type="spellStart"/>
      <w:r w:rsidRPr="00A51E4F">
        <w:t>Sustainability</w:t>
      </w:r>
      <w:proofErr w:type="spellEnd"/>
      <w:r w:rsidRPr="00A51E4F">
        <w:t xml:space="preserve">: </w:t>
      </w:r>
      <w:proofErr w:type="spellStart"/>
      <w:r w:rsidRPr="00A51E4F">
        <w:t>European</w:t>
      </w:r>
      <w:proofErr w:type="spellEnd"/>
      <w:r w:rsidRPr="00A51E4F">
        <w:t xml:space="preserve"> University Alliance). SPU spolupracuje v </w:t>
      </w:r>
      <w:proofErr w:type="spellStart"/>
      <w:r w:rsidRPr="00A51E4F">
        <w:t>aliiancii</w:t>
      </w:r>
      <w:proofErr w:type="spellEnd"/>
      <w:r w:rsidRPr="00A51E4F">
        <w:t xml:space="preserve"> INVEST s University of </w:t>
      </w:r>
      <w:proofErr w:type="spellStart"/>
      <w:r w:rsidRPr="00A51E4F">
        <w:t>Applied</w:t>
      </w:r>
      <w:proofErr w:type="spellEnd"/>
      <w:r w:rsidRPr="00A51E4F">
        <w:t xml:space="preserve"> </w:t>
      </w:r>
      <w:proofErr w:type="spellStart"/>
      <w:r w:rsidRPr="00A51E4F">
        <w:t>Sciences</w:t>
      </w:r>
      <w:proofErr w:type="spellEnd"/>
      <w:r w:rsidRPr="00A51E4F">
        <w:t xml:space="preserve"> (Fínsko), University of </w:t>
      </w:r>
      <w:proofErr w:type="spellStart"/>
      <w:r w:rsidRPr="00A51E4F">
        <w:t>Agribusiness</w:t>
      </w:r>
      <w:proofErr w:type="spellEnd"/>
      <w:r w:rsidRPr="00A51E4F">
        <w:t xml:space="preserve"> and </w:t>
      </w:r>
      <w:proofErr w:type="spellStart"/>
      <w:r w:rsidRPr="00A51E4F">
        <w:t>Rural</w:t>
      </w:r>
      <w:proofErr w:type="spellEnd"/>
      <w:r w:rsidRPr="00A51E4F">
        <w:t xml:space="preserve"> </w:t>
      </w:r>
      <w:proofErr w:type="spellStart"/>
      <w:r w:rsidRPr="00A51E4F">
        <w:t>Development</w:t>
      </w:r>
      <w:proofErr w:type="spellEnd"/>
      <w:r w:rsidRPr="00A51E4F">
        <w:t xml:space="preserve"> (Bulharsko), University of </w:t>
      </w:r>
      <w:proofErr w:type="spellStart"/>
      <w:r w:rsidRPr="00A51E4F">
        <w:t>Applied</w:t>
      </w:r>
      <w:proofErr w:type="spellEnd"/>
      <w:r w:rsidRPr="00A51E4F">
        <w:t xml:space="preserve"> </w:t>
      </w:r>
      <w:proofErr w:type="spellStart"/>
      <w:r w:rsidRPr="00A51E4F">
        <w:t>Sciences</w:t>
      </w:r>
      <w:proofErr w:type="spellEnd"/>
      <w:r w:rsidRPr="00A51E4F">
        <w:t xml:space="preserve"> (Holandsko), University of </w:t>
      </w:r>
      <w:proofErr w:type="spellStart"/>
      <w:r w:rsidRPr="00A51E4F">
        <w:t>Thessaly</w:t>
      </w:r>
      <w:proofErr w:type="spellEnd"/>
      <w:r w:rsidRPr="00A51E4F">
        <w:t xml:space="preserve"> (Grécko).</w:t>
      </w:r>
      <w:r w:rsidRPr="00A51E4F" w:rsidDel="008D4D2B">
        <w:t xml:space="preserve"> </w:t>
      </w:r>
      <w:r w:rsidRPr="00A51E4F">
        <w:t xml:space="preserve"> </w:t>
      </w:r>
    </w:p>
    <w:p w14:paraId="290FA52A" w14:textId="77777777" w:rsidR="00A637EA" w:rsidRPr="00A51E4F" w:rsidRDefault="00A637EA" w:rsidP="00A637EA">
      <w:pPr>
        <w:pStyle w:val="spravaodsek"/>
        <w:numPr>
          <w:ilvl w:val="0"/>
          <w:numId w:val="17"/>
        </w:numPr>
        <w:ind w:left="0" w:firstLine="0"/>
      </w:pPr>
      <w:r w:rsidRPr="00A51E4F">
        <w:t xml:space="preserve">Slovenská technická univerzita v roku 2023 v rámci konzorcia </w:t>
      </w:r>
      <w:proofErr w:type="spellStart"/>
      <w:r w:rsidRPr="00A51E4F">
        <w:t>EULiST</w:t>
      </w:r>
      <w:proofErr w:type="spellEnd"/>
      <w:r w:rsidRPr="00A51E4F">
        <w:t xml:space="preserve"> získala spolu so svojimi partnermi projekt Európske univerzity, ktorý začala realizovať v novembri 2023. V rámci konzorcia </w:t>
      </w:r>
      <w:proofErr w:type="spellStart"/>
      <w:r w:rsidRPr="00A51E4F">
        <w:t>EULiST</w:t>
      </w:r>
      <w:proofErr w:type="spellEnd"/>
      <w:r w:rsidRPr="00A51E4F">
        <w:t xml:space="preserve"> spolupracuje s </w:t>
      </w:r>
      <w:proofErr w:type="spellStart"/>
      <w:r w:rsidRPr="00A51E4F">
        <w:t>Leibniz</w:t>
      </w:r>
      <w:proofErr w:type="spellEnd"/>
      <w:r w:rsidRPr="00A51E4F">
        <w:t xml:space="preserve"> University </w:t>
      </w:r>
      <w:proofErr w:type="spellStart"/>
      <w:r w:rsidRPr="00A51E4F">
        <w:t>Hannover</w:t>
      </w:r>
      <w:proofErr w:type="spellEnd"/>
      <w:r w:rsidRPr="00A51E4F">
        <w:t xml:space="preserve">, Nemecko, LUT (Fínsko), Univerzita </w:t>
      </w:r>
      <w:proofErr w:type="spellStart"/>
      <w:r w:rsidRPr="00A51E4F">
        <w:t>Jönköping</w:t>
      </w:r>
      <w:proofErr w:type="spellEnd"/>
      <w:r w:rsidRPr="00A51E4F">
        <w:t xml:space="preserve"> (Švédsko), Technická univerzita vo Viedni (Rakúsko), Národná technická univerzita v Aténach (Grécko), Vysoké učení technické v Brne (Česká republika), Univerzita </w:t>
      </w:r>
      <w:proofErr w:type="spellStart"/>
      <w:r w:rsidRPr="00A51E4F">
        <w:t>Rey</w:t>
      </w:r>
      <w:proofErr w:type="spellEnd"/>
      <w:r w:rsidRPr="00A51E4F">
        <w:t xml:space="preserve"> Juan Carlos (Španielsko), Univerzita v </w:t>
      </w:r>
      <w:proofErr w:type="spellStart"/>
      <w:r w:rsidRPr="00A51E4F">
        <w:t>L'Aquila</w:t>
      </w:r>
      <w:proofErr w:type="spellEnd"/>
      <w:r w:rsidRPr="00A51E4F">
        <w:t xml:space="preserve"> (Taliansko), </w:t>
      </w:r>
      <w:proofErr w:type="spellStart"/>
      <w:r w:rsidRPr="00A51E4F">
        <w:t>Institut</w:t>
      </w:r>
      <w:proofErr w:type="spellEnd"/>
      <w:r w:rsidRPr="00A51E4F">
        <w:t xml:space="preserve"> </w:t>
      </w:r>
      <w:proofErr w:type="spellStart"/>
      <w:r w:rsidRPr="00A51E4F">
        <w:t>Mines-Télécom</w:t>
      </w:r>
      <w:proofErr w:type="spellEnd"/>
      <w:r w:rsidRPr="00A51E4F">
        <w:t>, (Francúzsko).</w:t>
      </w:r>
    </w:p>
    <w:p w14:paraId="584011E6" w14:textId="77777777" w:rsidR="00A637EA" w:rsidRPr="00A51E4F" w:rsidRDefault="00A637EA" w:rsidP="00A637EA">
      <w:pPr>
        <w:pStyle w:val="spravaodsek"/>
        <w:numPr>
          <w:ilvl w:val="0"/>
          <w:numId w:val="17"/>
        </w:numPr>
        <w:ind w:left="0" w:firstLine="0"/>
      </w:pPr>
      <w:r w:rsidRPr="00A51E4F">
        <w:t xml:space="preserve">Vysoká škola múzických umení spolu s partnermi v aliancii </w:t>
      </w:r>
      <w:proofErr w:type="spellStart"/>
      <w:r w:rsidRPr="00A51E4F">
        <w:t>FilmEU</w:t>
      </w:r>
      <w:proofErr w:type="spellEnd"/>
      <w:r w:rsidRPr="00A51E4F">
        <w:t>+ 1.</w:t>
      </w:r>
      <w:r>
        <w:t xml:space="preserve"> </w:t>
      </w:r>
      <w:r w:rsidRPr="00A51E4F">
        <w:t>11. 2023 oficiálne začal</w:t>
      </w:r>
      <w:r>
        <w:t>a</w:t>
      </w:r>
      <w:r w:rsidRPr="00A51E4F">
        <w:t xml:space="preserve"> 4 ročný proces budovania Európskej Aliancie Univerzít </w:t>
      </w:r>
      <w:proofErr w:type="spellStart"/>
      <w:r w:rsidRPr="00A51E4F">
        <w:t>F</w:t>
      </w:r>
      <w:r>
        <w:t>ilm</w:t>
      </w:r>
      <w:r w:rsidRPr="00A51E4F">
        <w:t>EU</w:t>
      </w:r>
      <w:proofErr w:type="spellEnd"/>
      <w:r w:rsidRPr="00A51E4F">
        <w:t xml:space="preserve">+. Ambíciou projektu </w:t>
      </w:r>
      <w:proofErr w:type="spellStart"/>
      <w:r w:rsidRPr="00A51E4F">
        <w:t>FilmEU</w:t>
      </w:r>
      <w:proofErr w:type="spellEnd"/>
      <w:r w:rsidRPr="00A51E4F">
        <w:t xml:space="preserve">+ je spájať európske vysoké školstvo, ktoré sa venuje vzdelávaniu v oblastiach filmu a mediálnych umení. </w:t>
      </w:r>
      <w:r>
        <w:t>Aliancia má za cieľ</w:t>
      </w:r>
      <w:r w:rsidRPr="00A51E4F">
        <w:t xml:space="preserve"> vytvoriť pre študentov a študentky, ale aj pre zamestnancov a zamestnankyne budúcnosť, v ktorej je akademická pôda otvorenejšou, inovatívnejšou a </w:t>
      </w:r>
      <w:r>
        <w:t>viac</w:t>
      </w:r>
      <w:r w:rsidRPr="00A51E4F">
        <w:t xml:space="preserve"> medzinárodnou. Členstvo v Alian</w:t>
      </w:r>
      <w:r>
        <w:t>c</w:t>
      </w:r>
      <w:r w:rsidRPr="00A51E4F">
        <w:t>ii je výzvou pre celý multidisciplinárny umelecký akademický sektor, nakoľko svojou ambíciou sleduje zvýšenie konkurencieschopnosti, internacionalizáciu, interdisciplinárnu spoluprácu a budovanie excelentného vysokoškolského prostredia.</w:t>
      </w:r>
      <w:r>
        <w:t xml:space="preserve">  </w:t>
      </w:r>
    </w:p>
    <w:p w14:paraId="2CFB95FF" w14:textId="339E4659" w:rsidR="00A637EA" w:rsidRPr="00A51E4F" w:rsidRDefault="00A637EA" w:rsidP="00A637EA">
      <w:pPr>
        <w:pStyle w:val="spravaodsek"/>
        <w:numPr>
          <w:ilvl w:val="0"/>
          <w:numId w:val="17"/>
        </w:numPr>
        <w:ind w:left="0" w:firstLine="0"/>
      </w:pPr>
      <w:r w:rsidRPr="00A51E4F">
        <w:t xml:space="preserve">V roku 2023 sa konzorcium EMERGE, ktorého participantom je aj Univerzita Mateja Bela v Banskej Bystrici, stabilizovalo v definitívnom počte 9 riadnych členov a koordináciou University of </w:t>
      </w:r>
      <w:proofErr w:type="spellStart"/>
      <w:r w:rsidRPr="00A51E4F">
        <w:t>Limerick</w:t>
      </w:r>
      <w:proofErr w:type="spellEnd"/>
      <w:r w:rsidRPr="00A51E4F">
        <w:t xml:space="preserve"> (Írsko). </w:t>
      </w:r>
      <w:r w:rsidR="00286293">
        <w:t xml:space="preserve"> </w:t>
      </w:r>
      <w:r w:rsidR="00286293" w:rsidRPr="00286293">
        <w:t>V dňoch 13. - 15. novembra 2023 sa v Bruseli stretli rektori 9 partnerských inštitúcií spolu s prorektormi pre internacionalizáciu a členmi riadiacej komisie konzorcia. Rektori diskutovali o strategickom smerovaní partnerstva a spoločne podpísali Dlhodobý zámer aliancie EMERGE.</w:t>
      </w:r>
      <w:r w:rsidR="005C010F">
        <w:t xml:space="preserve"> </w:t>
      </w:r>
      <w:r w:rsidR="00325C7E">
        <w:t>Aj keď v</w:t>
      </w:r>
      <w:r w:rsidR="00D21BA5">
        <w:t xml:space="preserve"> roku </w:t>
      </w:r>
      <w:r w:rsidR="00D21BA5" w:rsidRPr="00A51E4F">
        <w:t>2023 spoločný projekt nezískal dostatočný počet bodov na to, aby bol zaradený medzi financované</w:t>
      </w:r>
      <w:r w:rsidR="00D21BA5">
        <w:t>,</w:t>
      </w:r>
      <w:r w:rsidR="00325C7E">
        <w:t xml:space="preserve"> </w:t>
      </w:r>
      <w:r w:rsidR="005C010F">
        <w:t>v 5. výzve</w:t>
      </w:r>
      <w:r w:rsidR="00325C7E">
        <w:t xml:space="preserve"> E</w:t>
      </w:r>
      <w:r w:rsidR="00CC21AC">
        <w:t>rasmus</w:t>
      </w:r>
      <w:r w:rsidR="00325C7E">
        <w:t>+</w:t>
      </w:r>
      <w:r w:rsidR="005C010F">
        <w:t xml:space="preserve"> </w:t>
      </w:r>
      <w:r w:rsidR="00D21BA5">
        <w:t>v roku 2024</w:t>
      </w:r>
      <w:r w:rsidR="00325C7E">
        <w:t xml:space="preserve"> bol už projekt aliancie EMEGRE</w:t>
      </w:r>
      <w:r w:rsidR="00D21BA5">
        <w:t xml:space="preserve"> </w:t>
      </w:r>
      <w:r w:rsidR="005C010F">
        <w:t>vyhodnotený ako úspešný.</w:t>
      </w:r>
      <w:r w:rsidR="00325C7E">
        <w:t xml:space="preserve">  </w:t>
      </w:r>
    </w:p>
    <w:p w14:paraId="4AB631A0" w14:textId="5A94F41D" w:rsidR="00A637EA" w:rsidRPr="00A51E4F" w:rsidRDefault="00A637EA" w:rsidP="00A637EA">
      <w:pPr>
        <w:pStyle w:val="spravaodsek"/>
        <w:numPr>
          <w:ilvl w:val="0"/>
          <w:numId w:val="17"/>
        </w:numPr>
        <w:ind w:left="0" w:firstLine="0"/>
      </w:pPr>
      <w:r w:rsidRPr="00A51E4F">
        <w:t xml:space="preserve">Aliancia PIONEER podala </w:t>
      </w:r>
      <w:r w:rsidR="004E2997">
        <w:t xml:space="preserve">opätovne v roku 2023 úspešný </w:t>
      </w:r>
      <w:r w:rsidRPr="00A51E4F">
        <w:t xml:space="preserve">projekt Európskych univerzít prostredníctvom výzvy Erasmus+. Partneri sú: Žilinská univerzita v Žiline (SK), </w:t>
      </w:r>
      <w:proofErr w:type="spellStart"/>
      <w:r w:rsidRPr="00A51E4F">
        <w:t>Université</w:t>
      </w:r>
      <w:proofErr w:type="spellEnd"/>
      <w:r w:rsidRPr="00A51E4F">
        <w:t xml:space="preserve"> </w:t>
      </w:r>
      <w:proofErr w:type="spellStart"/>
      <w:r w:rsidRPr="00A51E4F">
        <w:t>Gustave</w:t>
      </w:r>
      <w:proofErr w:type="spellEnd"/>
      <w:r w:rsidRPr="00A51E4F">
        <w:t xml:space="preserve"> Eiffel (FR), </w:t>
      </w:r>
      <w:proofErr w:type="spellStart"/>
      <w:r w:rsidRPr="00A51E4F">
        <w:t>Avans</w:t>
      </w:r>
      <w:proofErr w:type="spellEnd"/>
      <w:r w:rsidRPr="00A51E4F">
        <w:t xml:space="preserve"> </w:t>
      </w:r>
      <w:proofErr w:type="spellStart"/>
      <w:r w:rsidRPr="00A51E4F">
        <w:t>Hogeschool</w:t>
      </w:r>
      <w:proofErr w:type="spellEnd"/>
      <w:r w:rsidRPr="00A51E4F">
        <w:t xml:space="preserve"> (NL), ISCTE – </w:t>
      </w:r>
      <w:proofErr w:type="spellStart"/>
      <w:r w:rsidRPr="00A51E4F">
        <w:t>Instituto</w:t>
      </w:r>
      <w:proofErr w:type="spellEnd"/>
      <w:r w:rsidRPr="00A51E4F">
        <w:t xml:space="preserve"> </w:t>
      </w:r>
      <w:proofErr w:type="spellStart"/>
      <w:r w:rsidRPr="00A51E4F">
        <w:t>Universitário</w:t>
      </w:r>
      <w:proofErr w:type="spellEnd"/>
      <w:r w:rsidRPr="00A51E4F">
        <w:t xml:space="preserve"> de </w:t>
      </w:r>
      <w:proofErr w:type="spellStart"/>
      <w:r w:rsidRPr="00A51E4F">
        <w:t>Lisboa</w:t>
      </w:r>
      <w:proofErr w:type="spellEnd"/>
      <w:r w:rsidRPr="00A51E4F">
        <w:t xml:space="preserve"> (PT), </w:t>
      </w:r>
      <w:proofErr w:type="spellStart"/>
      <w:r w:rsidRPr="00A51E4F">
        <w:t>Laurea</w:t>
      </w:r>
      <w:proofErr w:type="spellEnd"/>
      <w:r w:rsidRPr="00A51E4F">
        <w:t xml:space="preserve"> University of </w:t>
      </w:r>
      <w:proofErr w:type="spellStart"/>
      <w:r w:rsidRPr="00A51E4F">
        <w:t>Applied</w:t>
      </w:r>
      <w:proofErr w:type="spellEnd"/>
      <w:r w:rsidRPr="00A51E4F">
        <w:t xml:space="preserve"> </w:t>
      </w:r>
      <w:proofErr w:type="spellStart"/>
      <w:r w:rsidRPr="00A51E4F">
        <w:t>Sciences</w:t>
      </w:r>
      <w:proofErr w:type="spellEnd"/>
      <w:r w:rsidRPr="00A51E4F">
        <w:t xml:space="preserve"> (FI), </w:t>
      </w:r>
      <w:proofErr w:type="spellStart"/>
      <w:r w:rsidRPr="00A51E4F">
        <w:t>Technische</w:t>
      </w:r>
      <w:proofErr w:type="spellEnd"/>
      <w:r w:rsidRPr="00A51E4F">
        <w:t xml:space="preserve"> </w:t>
      </w:r>
      <w:proofErr w:type="spellStart"/>
      <w:r w:rsidRPr="00A51E4F">
        <w:t>Hochschule</w:t>
      </w:r>
      <w:proofErr w:type="spellEnd"/>
      <w:r w:rsidRPr="00A51E4F">
        <w:t xml:space="preserve"> </w:t>
      </w:r>
      <w:proofErr w:type="spellStart"/>
      <w:r w:rsidRPr="00A51E4F">
        <w:t>Köln</w:t>
      </w:r>
      <w:proofErr w:type="spellEnd"/>
      <w:r w:rsidRPr="00A51E4F">
        <w:t xml:space="preserve"> (DE), </w:t>
      </w:r>
      <w:proofErr w:type="spellStart"/>
      <w:r w:rsidRPr="00A51E4F">
        <w:t>Universidad</w:t>
      </w:r>
      <w:proofErr w:type="spellEnd"/>
      <w:r w:rsidRPr="00A51E4F">
        <w:t xml:space="preserve"> de </w:t>
      </w:r>
      <w:proofErr w:type="spellStart"/>
      <w:r w:rsidRPr="00A51E4F">
        <w:t>Huelva</w:t>
      </w:r>
      <w:proofErr w:type="spellEnd"/>
      <w:r w:rsidRPr="00A51E4F">
        <w:t xml:space="preserve"> (ES), </w:t>
      </w:r>
      <w:proofErr w:type="spellStart"/>
      <w:r w:rsidRPr="00A51E4F">
        <w:t>Università</w:t>
      </w:r>
      <w:proofErr w:type="spellEnd"/>
      <w:r w:rsidRPr="00A51E4F">
        <w:t xml:space="preserve"> </w:t>
      </w:r>
      <w:proofErr w:type="spellStart"/>
      <w:r w:rsidRPr="00A51E4F">
        <w:t>Iuav</w:t>
      </w:r>
      <w:proofErr w:type="spellEnd"/>
      <w:r w:rsidRPr="00A51E4F">
        <w:t xml:space="preserve"> di </w:t>
      </w:r>
      <w:proofErr w:type="spellStart"/>
      <w:r w:rsidRPr="00A51E4F">
        <w:t>Venezia</w:t>
      </w:r>
      <w:proofErr w:type="spellEnd"/>
      <w:r w:rsidRPr="00A51E4F">
        <w:t xml:space="preserve"> (IT), Univerzita </w:t>
      </w:r>
      <w:proofErr w:type="spellStart"/>
      <w:r w:rsidRPr="00A51E4F">
        <w:t>Tomáše</w:t>
      </w:r>
      <w:proofErr w:type="spellEnd"/>
      <w:r w:rsidRPr="00A51E4F">
        <w:t xml:space="preserve"> </w:t>
      </w:r>
      <w:proofErr w:type="spellStart"/>
      <w:r w:rsidRPr="00A51E4F">
        <w:t>Bati</w:t>
      </w:r>
      <w:proofErr w:type="spellEnd"/>
      <w:r w:rsidRPr="00A51E4F">
        <w:t xml:space="preserve"> </w:t>
      </w:r>
      <w:proofErr w:type="spellStart"/>
      <w:r w:rsidRPr="00A51E4F">
        <w:t>ve</w:t>
      </w:r>
      <w:proofErr w:type="spellEnd"/>
      <w:r w:rsidRPr="00A51E4F">
        <w:t xml:space="preserve"> </w:t>
      </w:r>
      <w:proofErr w:type="spellStart"/>
      <w:r w:rsidRPr="00A51E4F">
        <w:t>Zlíně</w:t>
      </w:r>
      <w:proofErr w:type="spellEnd"/>
      <w:r w:rsidRPr="00A51E4F">
        <w:t xml:space="preserve"> (CZ) a Bern University of </w:t>
      </w:r>
      <w:proofErr w:type="spellStart"/>
      <w:r w:rsidRPr="00A51E4F">
        <w:t>Appplied</w:t>
      </w:r>
      <w:proofErr w:type="spellEnd"/>
      <w:r w:rsidRPr="00A51E4F">
        <w:t xml:space="preserve"> </w:t>
      </w:r>
      <w:proofErr w:type="spellStart"/>
      <w:r w:rsidRPr="00A51E4F">
        <w:t>Science</w:t>
      </w:r>
      <w:proofErr w:type="spellEnd"/>
      <w:r w:rsidRPr="00A51E4F">
        <w:t xml:space="preserve"> (CH) ako pridružený partner. Najväčším prínosom Aliancie PIONEER bolo spojiť a prepojiť 10 popredných národných inštitúcií, ktoré sa navzájom dopĺňajú. Poskytujú vzdelanie viac ako 130 000 študentom so 16 000 učiteľmi a zamestnancami rozmiestnenými v 34 kampusoch a 16 regiónoch.</w:t>
      </w:r>
    </w:p>
    <w:p w14:paraId="4A9AA6BC" w14:textId="042AADBA" w:rsidR="00A637EA" w:rsidRPr="00A51E4F" w:rsidRDefault="00A637EA" w:rsidP="00A637EA">
      <w:pPr>
        <w:pStyle w:val="spravaodsek"/>
        <w:numPr>
          <w:ilvl w:val="0"/>
          <w:numId w:val="17"/>
        </w:numPr>
        <w:ind w:left="0" w:firstLine="0"/>
      </w:pPr>
      <w:r w:rsidRPr="00A51E4F">
        <w:t>Vo februári 2023 bol</w:t>
      </w:r>
      <w:r w:rsidR="004E2997">
        <w:t xml:space="preserve"> opätovne</w:t>
      </w:r>
      <w:r w:rsidRPr="00A51E4F">
        <w:t xml:space="preserve"> podávaný projekt na vznik aliancie </w:t>
      </w:r>
      <w:proofErr w:type="spellStart"/>
      <w:r w:rsidRPr="00A51E4F">
        <w:t>KreativEU</w:t>
      </w:r>
      <w:proofErr w:type="spellEnd"/>
      <w:r w:rsidRPr="00A51E4F">
        <w:t xml:space="preserve">, ktorej participantom bola aj Trnavská univerzita v Trnave. Hoci projekt dostal vysoké bodové ohodnotenie (107) schválený nebol. Posudzovatelia požiadali o doplnenie aliancie </w:t>
      </w:r>
      <w:r w:rsidRPr="00A51E4F">
        <w:lastRenderedPageBreak/>
        <w:t xml:space="preserve">univerzitami najmä zo severu a východu, preto v roku 2023 bola aliancia rozšírená celkom na 11 členov a ďalšími členmi sú University of </w:t>
      </w:r>
      <w:proofErr w:type="spellStart"/>
      <w:r w:rsidRPr="00A51E4F">
        <w:t>Greifswald</w:t>
      </w:r>
      <w:proofErr w:type="spellEnd"/>
      <w:r w:rsidRPr="00A51E4F">
        <w:t xml:space="preserve"> (Nemecko), </w:t>
      </w:r>
      <w:proofErr w:type="spellStart"/>
      <w:r w:rsidRPr="00A51E4F">
        <w:t>Breda</w:t>
      </w:r>
      <w:proofErr w:type="spellEnd"/>
      <w:r w:rsidRPr="00A51E4F">
        <w:t xml:space="preserve"> University of </w:t>
      </w:r>
      <w:proofErr w:type="spellStart"/>
      <w:r w:rsidRPr="00A51E4F">
        <w:t>Applied</w:t>
      </w:r>
      <w:proofErr w:type="spellEnd"/>
      <w:r w:rsidRPr="00A51E4F">
        <w:t xml:space="preserve"> </w:t>
      </w:r>
      <w:proofErr w:type="spellStart"/>
      <w:r w:rsidRPr="00A51E4F">
        <w:t>Sciences</w:t>
      </w:r>
      <w:proofErr w:type="spellEnd"/>
      <w:r w:rsidRPr="00A51E4F">
        <w:t xml:space="preserve"> (Holandsko), </w:t>
      </w:r>
      <w:proofErr w:type="spellStart"/>
      <w:r w:rsidRPr="00A51E4F">
        <w:t>Opole</w:t>
      </w:r>
      <w:proofErr w:type="spellEnd"/>
      <w:r w:rsidRPr="00A51E4F">
        <w:t xml:space="preserve"> University of </w:t>
      </w:r>
      <w:proofErr w:type="spellStart"/>
      <w:r w:rsidRPr="00A51E4F">
        <w:t>Technology</w:t>
      </w:r>
      <w:proofErr w:type="spellEnd"/>
      <w:r w:rsidRPr="00A51E4F">
        <w:t xml:space="preserve"> (Poľsko) a </w:t>
      </w:r>
      <w:proofErr w:type="spellStart"/>
      <w:r w:rsidRPr="00A51E4F">
        <w:t>Södertörn</w:t>
      </w:r>
      <w:proofErr w:type="spellEnd"/>
      <w:r w:rsidRPr="00A51E4F">
        <w:t xml:space="preserve"> University (Švédsko).</w:t>
      </w:r>
      <w:r w:rsidR="005C010F">
        <w:t xml:space="preserve"> Po tomto doplnení bol v roku 2024 projekt úspešne schválený. </w:t>
      </w:r>
    </w:p>
    <w:p w14:paraId="29FB4B72" w14:textId="77777777" w:rsidR="00A637EA" w:rsidRPr="00A51E4F" w:rsidRDefault="00A637EA" w:rsidP="00A637EA">
      <w:pPr>
        <w:pStyle w:val="spravaodsek"/>
        <w:numPr>
          <w:ilvl w:val="0"/>
          <w:numId w:val="0"/>
        </w:numPr>
        <w:ind w:left="567" w:hanging="283"/>
      </w:pPr>
    </w:p>
    <w:p w14:paraId="288A2364" w14:textId="77777777" w:rsidR="00A637EA" w:rsidRPr="00A51E4F" w:rsidRDefault="00A637EA" w:rsidP="00A637EA">
      <w:pPr>
        <w:pStyle w:val="Nadpis3-vavo"/>
        <w:tabs>
          <w:tab w:val="clear" w:pos="1080"/>
        </w:tabs>
        <w:ind w:left="0" w:firstLine="0"/>
      </w:pPr>
      <w:bookmarkStart w:id="26" w:name="_Toc264838379"/>
      <w:bookmarkStart w:id="27" w:name="_Toc181703021"/>
      <w:bookmarkEnd w:id="25"/>
      <w:r w:rsidRPr="00A51E4F">
        <w:t>1.3 Poskytovanie vysokoškolského vzdelávania</w:t>
      </w:r>
      <w:bookmarkEnd w:id="26"/>
      <w:bookmarkEnd w:id="27"/>
    </w:p>
    <w:p w14:paraId="567C7809" w14:textId="77777777" w:rsidR="00A637EA" w:rsidRPr="00A51E4F" w:rsidRDefault="00A637EA" w:rsidP="00A637EA">
      <w:pPr>
        <w:pStyle w:val="Nadpis4"/>
        <w:rPr>
          <w:lang w:val="sk-SK"/>
        </w:rPr>
      </w:pPr>
      <w:bookmarkStart w:id="28" w:name="_Toc264838380"/>
      <w:bookmarkStart w:id="29" w:name="_Toc181703022"/>
      <w:bookmarkStart w:id="30" w:name="_Toc136920247"/>
      <w:r w:rsidRPr="00A51E4F">
        <w:rPr>
          <w:lang w:val="sk-SK"/>
        </w:rPr>
        <w:t>Systém vysokoškolského vzdelávania</w:t>
      </w:r>
      <w:bookmarkEnd w:id="28"/>
      <w:bookmarkEnd w:id="29"/>
    </w:p>
    <w:p w14:paraId="0015E0C4" w14:textId="77777777" w:rsidR="00A637EA" w:rsidRPr="00A51E4F" w:rsidRDefault="00A637EA" w:rsidP="00A637EA">
      <w:pPr>
        <w:pStyle w:val="spravaodsek"/>
        <w:ind w:left="0" w:firstLine="0"/>
      </w:pPr>
      <w:r w:rsidRPr="00A51E4F">
        <w:t>Vysoké školy boli povinné zosúladiť svoj vnútorný systém so zákonom o zabezpečovaní kvality a štandardmi pre vnútorný systém do 24 mesiacov od nadobudnutia ich účinnosti a o tejto skutočnosti boli povinné bezodkladne informovať agentúru. Všetky vysoké školy si tieto povinnosti v zákonnej lehote splnili. Po zosúladení boli vysoké školy do 31. decembra 2022 povinné požiadať agentúru o prvé posúdenie vnútorného systému. Všetkých 33 vysokých škôl si do 31. decembra 2022 splnilo povinnosť požiadať agentúru o prvé posúdenie vnútorného systému. Po doručení žiadostí agentúra skontrolovala ich úplnosť. Žiadosti troch vysokých škôl agentúra vyhodnotila ako neúplné a vyzvala školy na doplnenie podkladov k daným žiadostiam. Všetky tri školy v stanovenej lehote žiadosti doplnili. Následným uhradením poplatku za posúdenie vnútorného systému v zmysle schváleného sadzobníka poplatkov sa začali konania na všetkých 33 vysokých školách. Jedno konanie o posúdení vnútorného systému sa začalo koncom roka 2022, všetky ostatné konania sa začali v roku 2023.</w:t>
      </w:r>
    </w:p>
    <w:p w14:paraId="625C7D77" w14:textId="77777777" w:rsidR="00A637EA" w:rsidRPr="00A51E4F" w:rsidRDefault="00A637EA" w:rsidP="00A637EA">
      <w:pPr>
        <w:pStyle w:val="spravaodsek"/>
        <w:ind w:left="0" w:firstLine="0"/>
      </w:pPr>
      <w:r w:rsidRPr="00A51E4F">
        <w:rPr>
          <w:sz w:val="23"/>
          <w:szCs w:val="23"/>
        </w:rPr>
        <w:t xml:space="preserve">V oblasti internacionalizácie </w:t>
      </w:r>
      <w:r>
        <w:rPr>
          <w:sz w:val="23"/>
          <w:szCs w:val="23"/>
        </w:rPr>
        <w:t>sa</w:t>
      </w:r>
      <w:r w:rsidRPr="00A51E4F">
        <w:rPr>
          <w:sz w:val="23"/>
          <w:szCs w:val="23"/>
        </w:rPr>
        <w:t xml:space="preserve"> v roku 2023 úspešne ukončil</w:t>
      </w:r>
      <w:r>
        <w:rPr>
          <w:sz w:val="23"/>
          <w:szCs w:val="23"/>
        </w:rPr>
        <w:t>o</w:t>
      </w:r>
      <w:r w:rsidRPr="00A51E4F">
        <w:rPr>
          <w:sz w:val="23"/>
          <w:szCs w:val="23"/>
        </w:rPr>
        <w:t xml:space="preserve"> externé posudzovanie </w:t>
      </w:r>
      <w:r>
        <w:rPr>
          <w:sz w:val="23"/>
          <w:szCs w:val="23"/>
        </w:rPr>
        <w:t>SAAVŠ</w:t>
      </w:r>
      <w:r w:rsidRPr="00A51E4F">
        <w:rPr>
          <w:sz w:val="23"/>
          <w:szCs w:val="23"/>
        </w:rPr>
        <w:t xml:space="preserve"> zo strany Európskej asociácie pre zabezpečovanie kvality vysokoškolského vzdelávania (ENQA). Návšteva panelu expertov ENQA v sídle agentúry v marci 2023 bola poslednou etapou hodnotenia a vyústila do zverejnenia pozitívnej hodnotiacej správy. Na jej základe bola agentúra v decembri 2023 zapísaná do Európskeho registra zabezpečovania kvality vysokoškolského vzdelávania (EQAR). Bol tak dosiahnutý významný míľnik na ceste európskej integrácie agentúry a medzinárodného uznania jej procesov a postupov. Agentúra následne požiadala aj o plné členstvo v ENQA.</w:t>
      </w:r>
      <w:r>
        <w:rPr>
          <w:sz w:val="23"/>
          <w:szCs w:val="23"/>
        </w:rPr>
        <w:t xml:space="preserve"> </w:t>
      </w:r>
    </w:p>
    <w:p w14:paraId="11463C44" w14:textId="77777777" w:rsidR="00A637EA" w:rsidRPr="00A51E4F" w:rsidRDefault="00A637EA" w:rsidP="00A637EA">
      <w:pPr>
        <w:pStyle w:val="spravaodsek"/>
        <w:ind w:left="0" w:firstLine="0"/>
      </w:pPr>
      <w:r w:rsidRPr="00A51E4F">
        <w:rPr>
          <w:sz w:val="23"/>
          <w:szCs w:val="23"/>
        </w:rPr>
        <w:t>S cieľom ďalšieho zvýšenia medzinárodnej prestíže, a tým aj prestíže vysokých škôl, sa agentúra rozhodla uchádzať o uznanie a registráciu v databáze Svetovej federácie pre lekárske vzdelávanie (</w:t>
      </w:r>
      <w:proofErr w:type="spellStart"/>
      <w:r w:rsidRPr="00A51E4F">
        <w:rPr>
          <w:sz w:val="23"/>
          <w:szCs w:val="23"/>
        </w:rPr>
        <w:t>World</w:t>
      </w:r>
      <w:proofErr w:type="spellEnd"/>
      <w:r w:rsidRPr="00A51E4F">
        <w:rPr>
          <w:sz w:val="23"/>
          <w:szCs w:val="23"/>
        </w:rPr>
        <w:t xml:space="preserve"> </w:t>
      </w:r>
      <w:proofErr w:type="spellStart"/>
      <w:r w:rsidRPr="00A51E4F">
        <w:rPr>
          <w:sz w:val="23"/>
          <w:szCs w:val="23"/>
        </w:rPr>
        <w:t>Federation</w:t>
      </w:r>
      <w:proofErr w:type="spellEnd"/>
      <w:r w:rsidRPr="00A51E4F">
        <w:rPr>
          <w:sz w:val="23"/>
          <w:szCs w:val="23"/>
        </w:rPr>
        <w:t xml:space="preserve"> </w:t>
      </w:r>
      <w:proofErr w:type="spellStart"/>
      <w:r w:rsidRPr="00A51E4F">
        <w:rPr>
          <w:sz w:val="23"/>
          <w:szCs w:val="23"/>
        </w:rPr>
        <w:t>for</w:t>
      </w:r>
      <w:proofErr w:type="spellEnd"/>
      <w:r w:rsidRPr="00A51E4F">
        <w:rPr>
          <w:sz w:val="23"/>
          <w:szCs w:val="23"/>
        </w:rPr>
        <w:t xml:space="preserve"> </w:t>
      </w:r>
      <w:proofErr w:type="spellStart"/>
      <w:r w:rsidRPr="00A51E4F">
        <w:rPr>
          <w:sz w:val="23"/>
          <w:szCs w:val="23"/>
        </w:rPr>
        <w:t>Medical</w:t>
      </w:r>
      <w:proofErr w:type="spellEnd"/>
      <w:r w:rsidRPr="00A51E4F">
        <w:rPr>
          <w:sz w:val="23"/>
          <w:szCs w:val="23"/>
        </w:rPr>
        <w:t xml:space="preserve"> </w:t>
      </w:r>
      <w:proofErr w:type="spellStart"/>
      <w:r w:rsidRPr="00A51E4F">
        <w:rPr>
          <w:sz w:val="23"/>
          <w:szCs w:val="23"/>
        </w:rPr>
        <w:t>Education</w:t>
      </w:r>
      <w:proofErr w:type="spellEnd"/>
      <w:r w:rsidRPr="00A51E4F">
        <w:rPr>
          <w:sz w:val="23"/>
          <w:szCs w:val="23"/>
        </w:rPr>
        <w:t xml:space="preserve"> – WFME). Zásadné kroky vedúce k tejto registrácii vrátane návštevy expertných posudzovateľov WFME sa udiali v novembri 2023.</w:t>
      </w:r>
    </w:p>
    <w:p w14:paraId="4E82AB62" w14:textId="635CF4B6" w:rsidR="00A637EA" w:rsidRPr="00A51E4F" w:rsidRDefault="00A637EA" w:rsidP="00A637EA">
      <w:pPr>
        <w:pStyle w:val="spravaodsek"/>
        <w:ind w:left="0" w:firstLine="0"/>
      </w:pPr>
      <w:r w:rsidRPr="00A51E4F">
        <w:t>Vzhľadom na sústavu študijných odborov (platn</w:t>
      </w:r>
      <w:r w:rsidR="004F58B8">
        <w:t>á</w:t>
      </w:r>
      <w:r w:rsidRPr="00A51E4F">
        <w:t xml:space="preserve"> od 1. 9. 2019) boli študijné programy uskutočňované v 48 študijných odboroch. Vysokoškolské vzdelanie prvého stupňa je možné získať v niektorom zo 45 študijných odborov a vysokoškolské vzdelanie druhého alebo tretieho stupňa v niektorom zo 48 študijných odborov. V prípade troch študijných odborov nie je možné uskutočňovať študijné programy I. alebo II. stupňa samostatne, ale len študijné programy spájajúce prvý a druhý stupeň (farmácia, všeobecné lekárstvo a zubné lekárstvo). Naopak, v</w:t>
      </w:r>
      <w:r>
        <w:t>  piatich</w:t>
      </w:r>
      <w:r w:rsidRPr="00A51E4F">
        <w:t xml:space="preserve"> študijných odboroch (logopédia a liečebná pedagogika, teológia, učiteľstvo a pedagogické vedy</w:t>
      </w:r>
      <w:r>
        <w:t>, fyzika</w:t>
      </w:r>
      <w:r w:rsidRPr="00A51E4F">
        <w:t xml:space="preserve"> a veterinárske lekárstvo) je možné okrem bakalárskych a magisterských programov vytvárať aj študijné programy spájajúce prvý a druhý stupeň.</w:t>
      </w:r>
    </w:p>
    <w:p w14:paraId="32F644EE" w14:textId="0526A481" w:rsidR="006C6259" w:rsidRDefault="00A637EA" w:rsidP="006C6259">
      <w:pPr>
        <w:pStyle w:val="spravaodsek"/>
        <w:ind w:left="0" w:firstLine="0"/>
        <w:rPr>
          <w:i/>
        </w:rPr>
      </w:pPr>
      <w:r w:rsidRPr="00A51E4F">
        <w:rPr>
          <w:sz w:val="23"/>
          <w:szCs w:val="23"/>
        </w:rPr>
        <w:t>Vysoké školy v roku 2023 podali 2 žiadosti o</w:t>
      </w:r>
      <w:r w:rsidR="006D5224">
        <w:rPr>
          <w:sz w:val="23"/>
          <w:szCs w:val="23"/>
        </w:rPr>
        <w:t> </w:t>
      </w:r>
      <w:r w:rsidRPr="00A51E4F">
        <w:rPr>
          <w:sz w:val="23"/>
          <w:szCs w:val="23"/>
        </w:rPr>
        <w:t>akreditáciu</w:t>
      </w:r>
      <w:r w:rsidR="006D5224">
        <w:rPr>
          <w:sz w:val="23"/>
          <w:szCs w:val="23"/>
        </w:rPr>
        <w:t xml:space="preserve"> študijných programov</w:t>
      </w:r>
      <w:r w:rsidRPr="00A51E4F">
        <w:rPr>
          <w:sz w:val="23"/>
          <w:szCs w:val="23"/>
        </w:rPr>
        <w:t xml:space="preserve"> v odbore informatika (na 3. stupni) a ďalšie 2 žiadosti v odbore učiteľstvo a pedagogické vedy (na 1. stupni), 1 v odbore ekonómia a manažment (na 2. stupni), 1 v odbore kybernetika (na 2. stupni) a 1 v odbore potravinárstvo (na 2. stupni). Žiadne z týchto konaní nebolo v roku 2023 ukončené.</w:t>
      </w:r>
      <w:bookmarkEnd w:id="30"/>
    </w:p>
    <w:p w14:paraId="3681A974" w14:textId="0AF69566" w:rsidR="006C6259" w:rsidRDefault="006C6259" w:rsidP="006C6259">
      <w:pPr>
        <w:pStyle w:val="spravaodsek"/>
        <w:numPr>
          <w:ilvl w:val="0"/>
          <w:numId w:val="0"/>
        </w:numPr>
        <w:rPr>
          <w:i/>
        </w:rPr>
      </w:pPr>
    </w:p>
    <w:p w14:paraId="30CE1A29" w14:textId="77777777" w:rsidR="005C010F" w:rsidRPr="006C6259" w:rsidRDefault="005C010F" w:rsidP="006C6259">
      <w:pPr>
        <w:pStyle w:val="spravaodsek"/>
        <w:numPr>
          <w:ilvl w:val="0"/>
          <w:numId w:val="0"/>
        </w:numPr>
        <w:rPr>
          <w:i/>
        </w:rPr>
      </w:pPr>
    </w:p>
    <w:p w14:paraId="667CFC0D" w14:textId="2CBF3D52" w:rsidR="0005141E" w:rsidRPr="006C6259" w:rsidRDefault="0005141E" w:rsidP="006C6259">
      <w:pPr>
        <w:pStyle w:val="spravaodsek"/>
        <w:numPr>
          <w:ilvl w:val="0"/>
          <w:numId w:val="0"/>
        </w:numPr>
        <w:rPr>
          <w:i/>
        </w:rPr>
      </w:pPr>
      <w:r w:rsidRPr="006C6259">
        <w:rPr>
          <w:i/>
        </w:rPr>
        <w:t xml:space="preserve">Študenti </w:t>
      </w:r>
    </w:p>
    <w:p w14:paraId="65D26803" w14:textId="74985663" w:rsidR="00631305" w:rsidRPr="00A51E4F" w:rsidRDefault="00631305" w:rsidP="00631305">
      <w:pPr>
        <w:pStyle w:val="spravaodsek"/>
        <w:ind w:left="0" w:firstLine="0"/>
      </w:pPr>
      <w:r w:rsidRPr="00A51E4F">
        <w:t xml:space="preserve">Po miernom náraste počtu novoprijatých študentov vysokých škôl v roku 2020  (občanov SR) bol v rokoch 2021 a 2022 zaznamenaný pokles novoprijatých študentov na prvý stupeň štúdia na verejných vysokých školách. V roku 2023 bol následne zaznamenaný nárast o 711 študentov (o 3,06 %). V roku 2023 bolo na prvý stupeň štúdia na súkromných vysokých školách prijatých 3245 študentov (nárast oproti roku 2022 o 28,5 %). </w:t>
      </w:r>
      <w:r w:rsidR="004F58B8">
        <w:t xml:space="preserve"> </w:t>
      </w:r>
    </w:p>
    <w:p w14:paraId="53ED3752" w14:textId="77777777" w:rsidR="00631305" w:rsidRPr="00A51E4F" w:rsidRDefault="00631305" w:rsidP="00631305">
      <w:pPr>
        <w:pStyle w:val="spravaodsek"/>
        <w:ind w:left="0" w:firstLine="0"/>
      </w:pPr>
      <w:r w:rsidRPr="00A51E4F">
        <w:t>Z hľadiska formy štúdia bol zaznamenaný nárast</w:t>
      </w:r>
      <w:r w:rsidRPr="00A51E4F">
        <w:rPr>
          <w:b/>
        </w:rPr>
        <w:t xml:space="preserve"> podielu študentov v externej forme</w:t>
      </w:r>
      <w:r w:rsidRPr="00A51E4F">
        <w:t xml:space="preserve">, keď ich podiel na celkovom počte študentov </w:t>
      </w:r>
      <w:r w:rsidRPr="00A51E4F">
        <w:rPr>
          <w:b/>
        </w:rPr>
        <w:t xml:space="preserve">v roku 2023 stúpol na 18,29 % </w:t>
      </w:r>
      <w:r w:rsidRPr="00A51E4F">
        <w:t>(v roku 2022 to bolo 16,85 %).</w:t>
      </w:r>
    </w:p>
    <w:p w14:paraId="4E7024C6" w14:textId="77777777" w:rsidR="00631305" w:rsidRPr="00A51E4F" w:rsidRDefault="00631305" w:rsidP="00631305">
      <w:pPr>
        <w:pStyle w:val="spravaodsek"/>
        <w:ind w:left="0" w:firstLine="0"/>
      </w:pPr>
      <w:r w:rsidRPr="00A51E4F">
        <w:rPr>
          <w:b/>
        </w:rPr>
        <w:t>Počet doktorandov</w:t>
      </w:r>
      <w:r w:rsidRPr="00A51E4F">
        <w:t xml:space="preserve"> v dennej (3 344) aj externej (2 705) forme štúdia na verejných, súkromných a štátnych vysokých školách medziročne </w:t>
      </w:r>
      <w:r w:rsidRPr="00A51E4F">
        <w:rPr>
          <w:b/>
        </w:rPr>
        <w:t>poklesol o 129 študentov (o 2,09 %).</w:t>
      </w:r>
      <w:r w:rsidRPr="00A51E4F">
        <w:t xml:space="preserve"> V dennej forme štúdia bol na slovenských vysokých školách medziročný pokles o 92 doktorandov (o 2,68 %), v externej forme bol zaznamenaný pokles o 37 študentov (o 1,35 %). Na verejných vysokých školách bol počet študujúcich v doktorandskom štúdiu v porovnaní s predchádzajúcim rokom nižší o 100 (medziročný pokles o 1,80 %), na súkromných vysokých školách sa ich počet medziročne znížil o 49 (12,93 %) a v prípade štátnych vysokých škôl bol zaznamenaný medziročný nárast počtu doktorandov o 20 (8,44 %). Podiel doktorandov na celkovom počte študentov predstavoval 4,35 %. </w:t>
      </w:r>
    </w:p>
    <w:p w14:paraId="3F3F8D8E" w14:textId="77777777" w:rsidR="00631305" w:rsidRPr="00A51E4F" w:rsidRDefault="00631305" w:rsidP="00631305">
      <w:pPr>
        <w:pStyle w:val="spravaodsek"/>
        <w:ind w:left="0" w:firstLine="0"/>
      </w:pPr>
      <w:r w:rsidRPr="00A51E4F">
        <w:rPr>
          <w:b/>
        </w:rPr>
        <w:t>Počet cudzincov</w:t>
      </w:r>
      <w:r w:rsidRPr="00A51E4F">
        <w:t xml:space="preserve"> študujúcich v SR (21 912) medziročne </w:t>
      </w:r>
      <w:r w:rsidRPr="00A51E4F">
        <w:rPr>
          <w:b/>
        </w:rPr>
        <w:t xml:space="preserve">vzrástol o 696 </w:t>
      </w:r>
      <w:r w:rsidRPr="00A51E4F">
        <w:t xml:space="preserve">študentov, ich podiel na celkovom počte študentov sa zvýšil o 0,34 percentuálneho bodu (na 15,92 %). Ženy boli medzi zahraničnými študentmi zastúpené 50,29 % podielom, pričom v prípade súkromných vysokých škôl ich podiel v rámci zahraničných študentov dosiahol 57,67 %. </w:t>
      </w:r>
    </w:p>
    <w:p w14:paraId="63DE691E" w14:textId="147AD461" w:rsidR="00A637EA" w:rsidRPr="00A51E4F" w:rsidRDefault="006D5224" w:rsidP="00A637EA">
      <w:pPr>
        <w:pStyle w:val="spravaodsek"/>
        <w:ind w:left="0" w:firstLine="0"/>
      </w:pPr>
      <w:r>
        <w:rPr>
          <w:b/>
        </w:rPr>
        <w:t xml:space="preserve">Spolu </w:t>
      </w:r>
      <w:r w:rsidR="00A637EA" w:rsidRPr="00A51E4F">
        <w:rPr>
          <w:b/>
        </w:rPr>
        <w:t>50,34 % zo všetkých študentov prvého a druhého stupňa na slovenských vysokých školách študovalo spoločenské vedy.</w:t>
      </w:r>
      <w:r w:rsidR="00A637EA" w:rsidRPr="00A51E4F">
        <w:t xml:space="preserve"> Rovnako aj v prípade doktorandského štúdia je najviac doktorandov v spoločenských vedách (29,44 %). V rámci súkromných vysokých škôl v spoločenských vedách študovalo 72,90 % študentov (prvý a druhý stupeň). Takmer vo všetkých skupinách odborov mali medzi študentami ženy vyššie zastúpenie ako muži. Výnimku predstavovali iba technické vedy a náuky (28,36 %) a prírodné vedy, matematické vedy, informatické vedy a kybernetické vedy (29,76 %). Najvýraznejšiu prevahu mali ženy v prípade lekárskych a zdravotníckych vied (74,18 %).</w:t>
      </w:r>
    </w:p>
    <w:p w14:paraId="6673A167" w14:textId="3A2C7E2A" w:rsidR="00A637EA" w:rsidRPr="00A51E4F" w:rsidRDefault="00A637EA" w:rsidP="009F404B">
      <w:pPr>
        <w:pStyle w:val="spravaodsek"/>
        <w:ind w:left="0" w:firstLine="0"/>
      </w:pPr>
      <w:r w:rsidRPr="00A51E4F">
        <w:t>V rámci spoločenských vied a náuk na prvých dvoch stupňoch denného vysokoškolského štúdia na verejných vysokých školách tvorili najväčší podiel študenti ekonomických vied (31,27 %); v prípade externého štúdia dosiahol podiel ekonomických vied 22,18 %. Na súkromných vysokých školách v rámci spoločenských vied a náuk na prvých dvoch stupňoch denného štúdia tvorili najväčší podiel rovnako ekonomické vedy (47,92 %), avšak v prípade externého štúdia dominovali študijné programy zo skupiny spoločenských a behaviorálnych vied (70,46 %). Najväčšie zastúpenie z tejto skupiny mali študijné programy zamerané na sociálnu prácu, ktorých podiel na celkovom počte externých študentov I. a II. stupňa vysokoškolského štúdia predstavoval 40,04 %.</w:t>
      </w:r>
    </w:p>
    <w:p w14:paraId="7D03CFC5" w14:textId="77777777" w:rsidR="00A637EA" w:rsidRPr="00A51E4F" w:rsidRDefault="00A637EA" w:rsidP="009F404B">
      <w:pPr>
        <w:pStyle w:val="spravaodsek"/>
        <w:ind w:left="0" w:firstLine="0"/>
      </w:pPr>
      <w:r w:rsidRPr="009F404B">
        <w:rPr>
          <w:b/>
        </w:rPr>
        <w:t>Na siedmich verejných vysokých školách študovala viac ako polovica (55,00 %) študentov</w:t>
      </w:r>
      <w:r w:rsidRPr="00A51E4F">
        <w:t xml:space="preserve">, pričom 32,64 % všetkých študentov študovalo na troch vysokých školách (UK Bratislava, TU Košice a STU Bratislava). Najväčší podiel doktorandov z počtu študentov vysokej školy mali AOZ Liptovský Mikuláš (11,27 %), AU Banská Bystrica (9,20 %), UK Bratislava (8,06 %). Najmenší podiel doktorandov z počtu študentov z verejných vysokých škôl mala UMB Banská Bystrica (2,11 %). Najväčší podiel doktorandov z počtu študentov zo súkromných vysokých škôl mala VŠ Danubius </w:t>
      </w:r>
      <w:r>
        <w:t xml:space="preserve">v </w:t>
      </w:r>
      <w:r w:rsidRPr="00A51E4F">
        <w:lastRenderedPageBreak/>
        <w:t>Sládkovičov</w:t>
      </w:r>
      <w:r>
        <w:t>e</w:t>
      </w:r>
      <w:r w:rsidRPr="00A51E4F">
        <w:t xml:space="preserve"> (8,04 %). Najväčší podiel študentov cudzincov mala T</w:t>
      </w:r>
      <w:r>
        <w:t>echnická univerzita v Košiciach</w:t>
      </w:r>
      <w:r w:rsidRPr="00A51E4F">
        <w:t xml:space="preserve"> (39,47 %).</w:t>
      </w:r>
    </w:p>
    <w:p w14:paraId="1646B33A" w14:textId="77777777" w:rsidR="00A637EA" w:rsidRPr="00A51E4F" w:rsidRDefault="00A637EA" w:rsidP="00A637EA">
      <w:pPr>
        <w:pStyle w:val="spravaodsek"/>
        <w:ind w:left="0" w:firstLine="0"/>
        <w:rPr>
          <w:b/>
        </w:rPr>
      </w:pPr>
      <w:r w:rsidRPr="00A51E4F">
        <w:t>Z hľadiska vek</w:t>
      </w:r>
      <w:r>
        <w:t>ovej štruktúry</w:t>
      </w:r>
      <w:r w:rsidRPr="00A51E4F">
        <w:t xml:space="preserve"> o niečo viac než </w:t>
      </w:r>
      <w:r w:rsidRPr="00A51E4F">
        <w:rPr>
          <w:b/>
        </w:rPr>
        <w:t>tri pätiny (64,44 %) študentov v dennej forme</w:t>
      </w:r>
      <w:r w:rsidRPr="00A51E4F">
        <w:t xml:space="preserve"> štúdia v prvých dvoch stupňoch vysokoškolského vzdelávania boli vo veku </w:t>
      </w:r>
      <w:r w:rsidRPr="00A51E4F">
        <w:rPr>
          <w:b/>
        </w:rPr>
        <w:t>do 22 rokov</w:t>
      </w:r>
      <w:r w:rsidRPr="00A51E4F">
        <w:t xml:space="preserve"> (vrátane). V prípade externej formy štúdia necelé dve tretiny (65.59</w:t>
      </w:r>
      <w:r>
        <w:t xml:space="preserve"> </w:t>
      </w:r>
      <w:r w:rsidRPr="00A51E4F">
        <w:t>%) študentov na prvých dvoch stupňoch boli starších ako 27 rokov (vrátane). V dennej forme štúdia, 58.42% doktorandov mali vek do 27 rokov (vrátane), v externej forme štúdia bolo až 84,9 % doktorandov vo veku nad 29 rokov.</w:t>
      </w:r>
    </w:p>
    <w:p w14:paraId="315678E2" w14:textId="77777777" w:rsidR="00A637EA" w:rsidRPr="00A51E4F" w:rsidRDefault="00A637EA" w:rsidP="00A637EA">
      <w:pPr>
        <w:pStyle w:val="spravaodsek"/>
        <w:ind w:left="0" w:firstLine="0"/>
      </w:pPr>
      <w:bookmarkStart w:id="31" w:name="_Hlk111452934"/>
      <w:r w:rsidRPr="00A51E4F">
        <w:t xml:space="preserve">V priebehu roka 2023 </w:t>
      </w:r>
      <w:r w:rsidRPr="00A51E4F">
        <w:rPr>
          <w:b/>
        </w:rPr>
        <w:t>riadne skončilo</w:t>
      </w:r>
      <w:r w:rsidRPr="00A51E4F">
        <w:t xml:space="preserve"> vysokoškolské štúdium (prvý až tretí stupeň) </w:t>
      </w:r>
      <w:r w:rsidRPr="00A51E4F">
        <w:rPr>
          <w:b/>
        </w:rPr>
        <w:t xml:space="preserve">35 006 absolventov </w:t>
      </w:r>
      <w:r w:rsidRPr="00A51E4F">
        <w:t xml:space="preserve">(medziročný pokles o 478 absolventov), z nich 19 207 (54,87 %) v spoločenských vedách. V rámci lekárskych vied a zdravotníckych vied skončilo štúdium 4 478 študentov (12,79 %) a v rámci technických vied to bolo spolu 4 173 študentov (11,92 %). Absolventi doktorandského štúdia tvorili 3,67 % z počtu </w:t>
      </w:r>
      <w:r>
        <w:t xml:space="preserve">všetkých </w:t>
      </w:r>
      <w:r w:rsidRPr="00A51E4F">
        <w:t>absolventov.</w:t>
      </w:r>
    </w:p>
    <w:bookmarkEnd w:id="31"/>
    <w:p w14:paraId="5D685482" w14:textId="77777777" w:rsidR="00A637EA" w:rsidRPr="00A51E4F" w:rsidRDefault="00A637EA" w:rsidP="00A637EA">
      <w:pPr>
        <w:pStyle w:val="spravaodsek"/>
        <w:ind w:left="0" w:firstLine="0"/>
      </w:pPr>
      <w:r w:rsidRPr="00A51E4F">
        <w:t>V roku 2023 bolo do centrálneho registra záverečných</w:t>
      </w:r>
      <w:r>
        <w:t xml:space="preserve"> a kvalifikačných prác</w:t>
      </w:r>
      <w:r w:rsidRPr="00A51E4F">
        <w:t xml:space="preserve"> zaslaných celkom 39 712 záverečných prác v prvom, druhom a treťom stupni vysokoškolského vzdelávania, z toho bolo 19 597 bakalárskych prác, 16 937 diplomových prác a 1 310 dizertačných prác. Obhájených záverečných prác bolo v roku 2023 v prvom, druhom a treťom stupni vysokoškolského vzdelávania celkom 33 659. Z celkového počtu záverečných prác bola prevažná väčšina predložená v slovenskom jazyku (85 %), časť v anglickom jazyku (5,6</w:t>
      </w:r>
      <w:r>
        <w:t xml:space="preserve"> </w:t>
      </w:r>
      <w:r w:rsidRPr="00A51E4F">
        <w:t>%), v českom jazyku (2</w:t>
      </w:r>
      <w:r>
        <w:t xml:space="preserve"> </w:t>
      </w:r>
      <w:r w:rsidRPr="00A51E4F">
        <w:t xml:space="preserve">%), v maďarskom jazyku (1,7 %), v nemeckom jazyku (0,27 %) a v inom jazyku (0,74 %). Rozdiel v počte zaslaných záverečných prác do centrálneho registra záverečných prác a počtom obhájených prác </w:t>
      </w:r>
      <w:r>
        <w:t>tvoria</w:t>
      </w:r>
      <w:r w:rsidRPr="00A51E4F">
        <w:t xml:space="preserve"> neobhájené práce, </w:t>
      </w:r>
      <w:r>
        <w:t>neskôr obhajované práce</w:t>
      </w:r>
      <w:r w:rsidRPr="00A51E4F">
        <w:t>, prípadne obhájen</w:t>
      </w:r>
      <w:r>
        <w:t>é</w:t>
      </w:r>
      <w:r w:rsidRPr="00A51E4F">
        <w:t xml:space="preserve"> práce</w:t>
      </w:r>
      <w:r>
        <w:t>, ktoré neboli následne</w:t>
      </w:r>
      <w:r w:rsidRPr="00A51E4F">
        <w:t xml:space="preserve"> potvrden</w:t>
      </w:r>
      <w:r>
        <w:t>é</w:t>
      </w:r>
      <w:r w:rsidRPr="00A51E4F">
        <w:t xml:space="preserve"> zo strany vysokej školy.</w:t>
      </w:r>
      <w:r>
        <w:t xml:space="preserve">  </w:t>
      </w:r>
    </w:p>
    <w:p w14:paraId="067EFA56" w14:textId="77777777" w:rsidR="00A637EA" w:rsidRPr="00A51E4F" w:rsidRDefault="00A637EA" w:rsidP="00A637EA">
      <w:pPr>
        <w:pStyle w:val="spravaodsek"/>
        <w:ind w:left="0" w:firstLine="0"/>
      </w:pPr>
      <w:r w:rsidRPr="00A51E4F">
        <w:t xml:space="preserve">Podľa údajov Ústredia práce, sociálnych vecí a rodiny SR bolo </w:t>
      </w:r>
      <w:r>
        <w:t>do</w:t>
      </w:r>
      <w:r w:rsidRPr="00A51E4F">
        <w:t> </w:t>
      </w:r>
      <w:r w:rsidRPr="00A51E4F">
        <w:rPr>
          <w:b/>
        </w:rPr>
        <w:t>evidenci</w:t>
      </w:r>
      <w:r>
        <w:rPr>
          <w:b/>
        </w:rPr>
        <w:t>e</w:t>
      </w:r>
      <w:r w:rsidRPr="00A51E4F">
        <w:rPr>
          <w:b/>
        </w:rPr>
        <w:t xml:space="preserve"> uchádzačov o zamestnanie</w:t>
      </w:r>
      <w:r w:rsidRPr="00A51E4F">
        <w:t xml:space="preserve"> v decembri 2023 z</w:t>
      </w:r>
      <w:r>
        <w:t>o všetkých vysokých škôl zaradených</w:t>
      </w:r>
      <w:r w:rsidRPr="00A51E4F">
        <w:t xml:space="preserve"> </w:t>
      </w:r>
      <w:r w:rsidRPr="00A51E4F">
        <w:rPr>
          <w:b/>
        </w:rPr>
        <w:t>1 185 absolventov vysokých škôl</w:t>
      </w:r>
      <w:r w:rsidRPr="00A51E4F">
        <w:rPr>
          <w:rStyle w:val="Odkaznapoznmkupodiarou"/>
        </w:rPr>
        <w:footnoteReference w:id="3"/>
      </w:r>
      <w:r w:rsidRPr="00A51E4F">
        <w:t xml:space="preserve">, čo </w:t>
      </w:r>
      <w:r>
        <w:t>predstavovalo</w:t>
      </w:r>
      <w:r w:rsidRPr="00A51E4F">
        <w:t xml:space="preserve"> o 117 menej oproti roku 2022</w:t>
      </w:r>
      <w:r>
        <w:t>.</w:t>
      </w:r>
      <w:r w:rsidRPr="00A51E4F">
        <w:t xml:space="preserve"> </w:t>
      </w:r>
      <w:r>
        <w:t>Z týchto uchádzačov o zamestnanie</w:t>
      </w:r>
      <w:r w:rsidRPr="00A51E4F">
        <w:t xml:space="preserve"> bolo 862 absolventov druhého</w:t>
      </w:r>
      <w:r>
        <w:t xml:space="preserve"> stupňa a</w:t>
      </w:r>
      <w:r w:rsidRPr="00A51E4F">
        <w:t> 321 absolventov prvého stupňa</w:t>
      </w:r>
      <w:r>
        <w:t xml:space="preserve"> vysokoškolského štúdia</w:t>
      </w:r>
      <w:r w:rsidRPr="00A51E4F">
        <w:t xml:space="preserve">. Z celkového počtu </w:t>
      </w:r>
      <w:r>
        <w:t xml:space="preserve">uvedených </w:t>
      </w:r>
      <w:r w:rsidRPr="00A51E4F">
        <w:t xml:space="preserve">evidovaných uchádzačov o zamestnanie bolo 4,30 % v evidencii viac ako 12 mesiacov. Najviac absolventov z evidovaných uchádzačov o zamestnanie bolo v evidencii sedem až deväť mesiacov (46,41 %). </w:t>
      </w:r>
    </w:p>
    <w:p w14:paraId="5056796D" w14:textId="77777777" w:rsidR="00A637EA" w:rsidRPr="00A51E4F" w:rsidRDefault="00A637EA" w:rsidP="00A637EA">
      <w:pPr>
        <w:pStyle w:val="spravaodsek"/>
        <w:ind w:left="0" w:firstLine="0"/>
      </w:pPr>
      <w:r w:rsidRPr="00A51E4F">
        <w:t xml:space="preserve">Podrobnejšie údaje o študentoch a absolventoch sú uvedené v tabuľkovej prílohe, </w:t>
      </w:r>
      <w:r w:rsidRPr="00A51E4F">
        <w:rPr>
          <w:b/>
        </w:rPr>
        <w:t>v tabuľkách č. 1 až 5.</w:t>
      </w:r>
    </w:p>
    <w:p w14:paraId="207D2FAE" w14:textId="77777777" w:rsidR="00A637EA" w:rsidRPr="00A51E4F" w:rsidRDefault="00A637EA" w:rsidP="00A637EA">
      <w:pPr>
        <w:pStyle w:val="Nadpis4"/>
        <w:rPr>
          <w:lang w:val="sk-SK"/>
        </w:rPr>
      </w:pPr>
      <w:bookmarkStart w:id="32" w:name="_Toc119680648"/>
      <w:bookmarkStart w:id="33" w:name="_Toc181703023"/>
      <w:r w:rsidRPr="00A51E4F">
        <w:rPr>
          <w:lang w:val="sk-SK"/>
        </w:rPr>
        <w:t>Prijímacie konanie na 1. stupeň</w:t>
      </w:r>
      <w:bookmarkEnd w:id="32"/>
      <w:bookmarkEnd w:id="33"/>
    </w:p>
    <w:p w14:paraId="7D9ADAF5" w14:textId="77777777" w:rsidR="00A637EA" w:rsidRPr="00A51E4F" w:rsidRDefault="00A637EA" w:rsidP="00A637EA">
      <w:pPr>
        <w:pStyle w:val="spravaodsek"/>
        <w:ind w:left="0" w:firstLine="0"/>
      </w:pPr>
      <w:bookmarkStart w:id="34" w:name="_Hlk149549594"/>
      <w:r w:rsidRPr="00A51E4F">
        <w:t xml:space="preserve">O štúdium na vysokej škole v prvom stupni, v spojenom prvom a druhom stupni sa uchádzalo 40 306 uchádzačov - občanov SR, čo je medziročný nárast o 3 035 uchádzačov (v prípade žien o 1  951 na </w:t>
      </w:r>
      <w:r>
        <w:t xml:space="preserve">celkovo </w:t>
      </w:r>
      <w:r w:rsidRPr="00A51E4F">
        <w:t xml:space="preserve">23 209). Slovenskí uchádzači </w:t>
      </w:r>
      <w:r>
        <w:t>o</w:t>
      </w:r>
      <w:r w:rsidRPr="00A51E4F">
        <w:t xml:space="preserve"> štúdium podali </w:t>
      </w:r>
      <w:r w:rsidRPr="00A51E4F">
        <w:rPr>
          <w:rFonts w:eastAsia="Times New Roman"/>
          <w:color w:val="000000"/>
          <w:lang w:eastAsia="sk-SK"/>
        </w:rPr>
        <w:t>71 436 prihlášok</w:t>
      </w:r>
      <w:r>
        <w:rPr>
          <w:rFonts w:eastAsia="Times New Roman"/>
          <w:color w:val="000000"/>
          <w:lang w:eastAsia="sk-SK"/>
        </w:rPr>
        <w:t xml:space="preserve"> </w:t>
      </w:r>
      <w:r w:rsidRPr="00A51E4F">
        <w:t>(v prípade žien 43</w:t>
      </w:r>
      <w:r>
        <w:t> </w:t>
      </w:r>
      <w:r w:rsidRPr="00A51E4F">
        <w:t>162)</w:t>
      </w:r>
      <w:r>
        <w:rPr>
          <w:rFonts w:eastAsia="Times New Roman"/>
          <w:color w:val="000000"/>
          <w:lang w:eastAsia="sk-SK"/>
        </w:rPr>
        <w:t xml:space="preserve">. Celkovo </w:t>
      </w:r>
      <w:r w:rsidRPr="00A51E4F">
        <w:t xml:space="preserve">spolu s cudzincami </w:t>
      </w:r>
      <w:r>
        <w:t xml:space="preserve">bolo podaných </w:t>
      </w:r>
      <w:r w:rsidRPr="00A51E4F">
        <w:t xml:space="preserve">92 252 prihlášok, čo </w:t>
      </w:r>
      <w:r>
        <w:t>predstavuje</w:t>
      </w:r>
      <w:r w:rsidRPr="00A51E4F">
        <w:t xml:space="preserve"> medziročn</w:t>
      </w:r>
      <w:r>
        <w:t>ý nárast</w:t>
      </w:r>
      <w:r w:rsidRPr="00A51E4F">
        <w:t xml:space="preserve"> o 4 008 prihlášok. </w:t>
      </w:r>
    </w:p>
    <w:bookmarkEnd w:id="34"/>
    <w:p w14:paraId="741D7046" w14:textId="77777777" w:rsidR="00A637EA" w:rsidRPr="00A51E4F" w:rsidRDefault="00A637EA" w:rsidP="00A637EA">
      <w:pPr>
        <w:pStyle w:val="Zoznam1"/>
        <w:rPr>
          <w:i w:val="0"/>
        </w:rPr>
      </w:pPr>
      <w:r w:rsidRPr="00A51E4F">
        <w:rPr>
          <w:i w:val="0"/>
        </w:rPr>
        <w:t xml:space="preserve">     </w:t>
      </w:r>
    </w:p>
    <w:tbl>
      <w:tblPr>
        <w:tblW w:w="9341" w:type="dxa"/>
        <w:tblInd w:w="-38" w:type="dxa"/>
        <w:tblCellMar>
          <w:left w:w="70" w:type="dxa"/>
          <w:right w:w="70" w:type="dxa"/>
        </w:tblCellMar>
        <w:tblLook w:val="00A0" w:firstRow="1" w:lastRow="0" w:firstColumn="1" w:lastColumn="0" w:noHBand="0" w:noVBand="0"/>
      </w:tblPr>
      <w:tblGrid>
        <w:gridCol w:w="9341"/>
      </w:tblGrid>
      <w:tr w:rsidR="00A637EA" w:rsidRPr="00A51E4F" w14:paraId="55513E4B" w14:textId="77777777" w:rsidTr="001D603F">
        <w:trPr>
          <w:trHeight w:val="599"/>
        </w:trPr>
        <w:tc>
          <w:tcPr>
            <w:tcW w:w="9341" w:type="dxa"/>
          </w:tcPr>
          <w:p w14:paraId="28692F5B" w14:textId="77777777" w:rsidR="00A637EA" w:rsidRPr="00A51E4F" w:rsidRDefault="00A637EA" w:rsidP="00FD3D0C">
            <w:pPr>
              <w:pStyle w:val="Popis"/>
            </w:pPr>
            <w:r w:rsidRPr="00A51E4F">
              <w:rPr>
                <w:noProof/>
              </w:rPr>
              <w:lastRenderedPageBreak/>
              <w:drawing>
                <wp:inline distT="0" distB="0" distL="0" distR="0" wp14:anchorId="0D2D4BDD" wp14:editId="41E6EDA3">
                  <wp:extent cx="5646420" cy="3406140"/>
                  <wp:effectExtent l="0" t="0" r="11430" b="381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64A8EB2" w14:textId="77777777" w:rsidR="00A637EA" w:rsidRPr="00A51E4F" w:rsidRDefault="00A637EA" w:rsidP="00FD3D0C">
            <w:pPr>
              <w:pStyle w:val="Popis"/>
            </w:pPr>
            <w:r w:rsidRPr="00A51E4F">
              <w:t xml:space="preserve">Graf č. </w:t>
            </w:r>
            <w:r w:rsidRPr="00A51E4F">
              <w:fldChar w:fldCharType="begin"/>
            </w:r>
            <w:r w:rsidRPr="00A51E4F">
              <w:instrText>SEQ Graf_č._ \* ARABIC</w:instrText>
            </w:r>
            <w:r w:rsidRPr="00A51E4F">
              <w:fldChar w:fldCharType="separate"/>
            </w:r>
            <w:r w:rsidRPr="00A51E4F">
              <w:rPr>
                <w:noProof/>
              </w:rPr>
              <w:t>1</w:t>
            </w:r>
            <w:r w:rsidRPr="00A51E4F">
              <w:fldChar w:fldCharType="end"/>
            </w:r>
            <w:r w:rsidRPr="00A51E4F">
              <w:rPr>
                <w:noProof/>
              </w:rPr>
              <w:t xml:space="preserve"> -</w:t>
            </w:r>
            <w:r w:rsidRPr="00A51E4F">
              <w:t xml:space="preserve"> Vývoj počtu prihlášok, prijatí a zápisov, prihlásených (fyzické osoby), prijatých (fyzické osoby) a zapísaných (fyzické osoby) – fyzická osoba je za všetky školy zohľadnená len raz, aj keď sa zúčastnila viacerých prijímacích konaní </w:t>
            </w:r>
          </w:p>
        </w:tc>
      </w:tr>
    </w:tbl>
    <w:p w14:paraId="28CFB836" w14:textId="77777777" w:rsidR="00A637EA" w:rsidRPr="00A51E4F" w:rsidRDefault="00A637EA" w:rsidP="00A637EA">
      <w:pPr>
        <w:pStyle w:val="spravaodsek"/>
        <w:ind w:left="0" w:firstLine="0"/>
      </w:pPr>
      <w:bookmarkStart w:id="35" w:name="_Hlk149552705"/>
      <w:bookmarkStart w:id="36" w:name="_Toc119680649"/>
      <w:r w:rsidRPr="00A51E4F">
        <w:t xml:space="preserve">V roku </w:t>
      </w:r>
      <w:r w:rsidRPr="00A51E4F">
        <w:rPr>
          <w:u w:color="FFFF00"/>
        </w:rPr>
        <w:t>2023</w:t>
      </w:r>
      <w:r w:rsidRPr="00A51E4F">
        <w:t xml:space="preserve"> sa z každých 100 prijatých slovenských uchádzačov nezapísalo na štúdium dvanásť. Celkovo bolo prijatých na štúdium v prvom stupni, v spojenom prvom a druhom stupni </w:t>
      </w:r>
      <w:r w:rsidRPr="00A51E4F">
        <w:rPr>
          <w:b/>
          <w:u w:color="FFFF00"/>
        </w:rPr>
        <w:t>34 710</w:t>
      </w:r>
      <w:r w:rsidRPr="00A51E4F">
        <w:rPr>
          <w:b/>
        </w:rPr>
        <w:t xml:space="preserve"> uchádzačov</w:t>
      </w:r>
      <w:r w:rsidRPr="00A51E4F">
        <w:t xml:space="preserve"> - občanov SR </w:t>
      </w:r>
      <w:r w:rsidRPr="00A51E4F">
        <w:rPr>
          <w:b/>
        </w:rPr>
        <w:t xml:space="preserve">a zapísalo sa </w:t>
      </w:r>
      <w:r w:rsidRPr="00A51E4F">
        <w:rPr>
          <w:b/>
          <w:u w:color="FFFF00"/>
        </w:rPr>
        <w:t>30 547 </w:t>
      </w:r>
      <w:r w:rsidRPr="00A51E4F">
        <w:rPr>
          <w:b/>
        </w:rPr>
        <w:t>uchádzačov</w:t>
      </w:r>
      <w:r w:rsidRPr="00A51E4F">
        <w:t>. Zo všetkých úspešných prijímacích konaní (60</w:t>
      </w:r>
      <w:r w:rsidRPr="00A51E4F">
        <w:rPr>
          <w:b/>
        </w:rPr>
        <w:t> </w:t>
      </w:r>
      <w:r w:rsidRPr="00A51E4F">
        <w:t>045) sa zápisom skončilo</w:t>
      </w:r>
      <w:r w:rsidRPr="00A51E4F">
        <w:rPr>
          <w:b/>
        </w:rPr>
        <w:t xml:space="preserve"> 39 413</w:t>
      </w:r>
      <w:r w:rsidRPr="00A51E4F">
        <w:t xml:space="preserve"> (medziročný nárast o 3,79 %), z toho 30 838 bolo zápisov uchádzačov - občanov SR a 8 575 bolo zápisov cudzincov.  </w:t>
      </w:r>
    </w:p>
    <w:p w14:paraId="43DAB7D9" w14:textId="77777777" w:rsidR="00A637EA" w:rsidRPr="00A51E4F" w:rsidRDefault="00A637EA" w:rsidP="00A637EA">
      <w:pPr>
        <w:pStyle w:val="spravaodsek"/>
        <w:ind w:left="0" w:firstLine="0"/>
      </w:pPr>
      <w:r>
        <w:t>P</w:t>
      </w:r>
      <w:r w:rsidRPr="00A51E4F">
        <w:t xml:space="preserve">odľa sústavy študijných odborov SR </w:t>
      </w:r>
      <w:r>
        <w:rPr>
          <w:u w:color="FFFF00"/>
        </w:rPr>
        <w:t>n</w:t>
      </w:r>
      <w:r w:rsidRPr="00A51E4F">
        <w:rPr>
          <w:u w:color="FFFF00"/>
        </w:rPr>
        <w:t>ajviac slovenských</w:t>
      </w:r>
      <w:r w:rsidRPr="00A51E4F">
        <w:t xml:space="preserve"> uchádzačov</w:t>
      </w:r>
      <w:r w:rsidRPr="00A51E4F">
        <w:rPr>
          <w:u w:color="FFFF00"/>
        </w:rPr>
        <w:t xml:space="preserve"> </w:t>
      </w:r>
      <w:r>
        <w:rPr>
          <w:u w:color="FFFF00"/>
        </w:rPr>
        <w:t xml:space="preserve">v počte </w:t>
      </w:r>
      <w:r w:rsidRPr="00A51E4F">
        <w:rPr>
          <w:u w:color="FFFF00"/>
        </w:rPr>
        <w:t>22 460</w:t>
      </w:r>
      <w:r w:rsidRPr="00A51E4F">
        <w:t xml:space="preserve"> podalo prihlášku na štúdium spoločenských vied, z nich </w:t>
      </w:r>
      <w:r w:rsidRPr="00A51E4F">
        <w:rPr>
          <w:u w:color="FFFF00"/>
        </w:rPr>
        <w:t>84,29 </w:t>
      </w:r>
      <w:r w:rsidRPr="00A51E4F">
        <w:t xml:space="preserve">% bolo na štúdium prijatých a zapísalo sa </w:t>
      </w:r>
      <w:r w:rsidRPr="00A51E4F">
        <w:rPr>
          <w:u w:color="FFFF00"/>
        </w:rPr>
        <w:t>15 887</w:t>
      </w:r>
      <w:r w:rsidRPr="00A51E4F">
        <w:t xml:space="preserve"> uchádzačov, čo je </w:t>
      </w:r>
      <w:r w:rsidRPr="00A51E4F">
        <w:rPr>
          <w:u w:color="FFFF00"/>
        </w:rPr>
        <w:t>83,92</w:t>
      </w:r>
      <w:r w:rsidRPr="00A51E4F">
        <w:t xml:space="preserve"> % z prijatých </w:t>
      </w:r>
      <w:r>
        <w:t xml:space="preserve">uchádzačov </w:t>
      </w:r>
      <w:r w:rsidRPr="00A51E4F">
        <w:t xml:space="preserve">na študijné programy patriace do tejto skupiny študijných odborov. V prípade žien bolo na štúdium prijatých </w:t>
      </w:r>
      <w:r w:rsidRPr="00A51E4F">
        <w:rPr>
          <w:u w:color="FFFF00"/>
        </w:rPr>
        <w:t>19 748</w:t>
      </w:r>
      <w:r w:rsidRPr="00A51E4F">
        <w:t xml:space="preserve"> uchádzačiek a zapísalo sa </w:t>
      </w:r>
      <w:r w:rsidRPr="00A51E4F">
        <w:rPr>
          <w:u w:color="FFFF00"/>
        </w:rPr>
        <w:t xml:space="preserve">17 265 </w:t>
      </w:r>
      <w:r w:rsidRPr="00A51E4F">
        <w:t xml:space="preserve">uchádzačiek. Najviac, </w:t>
      </w:r>
      <w:r w:rsidRPr="00A51E4F">
        <w:rPr>
          <w:u w:color="FFFF00"/>
        </w:rPr>
        <w:t>14 305 </w:t>
      </w:r>
      <w:r w:rsidRPr="00A51E4F">
        <w:t xml:space="preserve">uchádzačiek, podalo prihlášku na štúdium spoločenských vied, z nich </w:t>
      </w:r>
      <w:r w:rsidRPr="00A51E4F">
        <w:rPr>
          <w:u w:color="FFFF00"/>
        </w:rPr>
        <w:t>84,69 </w:t>
      </w:r>
      <w:r w:rsidRPr="00A51E4F">
        <w:t xml:space="preserve">% bolo na štúdium prijatých a zapísalo sa </w:t>
      </w:r>
      <w:r w:rsidRPr="00A51E4F">
        <w:rPr>
          <w:u w:color="FFFF00"/>
        </w:rPr>
        <w:t>10 062</w:t>
      </w:r>
      <w:r w:rsidRPr="00A51E4F">
        <w:t xml:space="preserve"> uchádzačiek, čo je </w:t>
      </w:r>
      <w:r w:rsidRPr="00A51E4F">
        <w:rPr>
          <w:u w:color="FFFF00"/>
        </w:rPr>
        <w:t>83,05 </w:t>
      </w:r>
      <w:r w:rsidRPr="00A51E4F">
        <w:t>% z prijatých žien na študijné programy patriace do tejto skupiny študijných odborov.</w:t>
      </w:r>
      <w:r>
        <w:t xml:space="preserve"> </w:t>
      </w:r>
    </w:p>
    <w:bookmarkEnd w:id="35"/>
    <w:p w14:paraId="38CBDD91" w14:textId="77777777" w:rsidR="00A637EA" w:rsidRPr="00A51E4F" w:rsidRDefault="00A637EA" w:rsidP="00A637EA">
      <w:pPr>
        <w:pStyle w:val="spravaodsek"/>
        <w:ind w:left="0" w:firstLine="0"/>
      </w:pPr>
      <w:r w:rsidRPr="00A51E4F">
        <w:t xml:space="preserve">Najväčšia skupina uchádzačov o vysokoškolské štúdium mala </w:t>
      </w:r>
      <w:r w:rsidRPr="00A51E4F">
        <w:rPr>
          <w:b/>
        </w:rPr>
        <w:t xml:space="preserve">menej ako 20 rokov </w:t>
      </w:r>
      <w:r w:rsidRPr="00A51E4F">
        <w:t>(vrátane)</w:t>
      </w:r>
      <w:r w:rsidRPr="00A51E4F">
        <w:rPr>
          <w:b/>
        </w:rPr>
        <w:t xml:space="preserve"> </w:t>
      </w:r>
      <w:r w:rsidRPr="00A51E4F">
        <w:t xml:space="preserve">a tvorila </w:t>
      </w:r>
      <w:r w:rsidRPr="00A51E4F">
        <w:rPr>
          <w:u w:color="FFFF00"/>
        </w:rPr>
        <w:t>64,74 </w:t>
      </w:r>
      <w:r w:rsidRPr="00A51E4F">
        <w:t>%</w:t>
      </w:r>
      <w:r>
        <w:t xml:space="preserve"> uchádzačov</w:t>
      </w:r>
      <w:r w:rsidRPr="00A51E4F">
        <w:t xml:space="preserve">, v prípade </w:t>
      </w:r>
      <w:r w:rsidRPr="00A51E4F">
        <w:rPr>
          <w:b/>
        </w:rPr>
        <w:t xml:space="preserve">dennej formy štúdia </w:t>
      </w:r>
      <w:r w:rsidRPr="00A51E4F">
        <w:rPr>
          <w:b/>
          <w:u w:color="FFFF00"/>
        </w:rPr>
        <w:t>74,44</w:t>
      </w:r>
      <w:r w:rsidRPr="00A51E4F">
        <w:rPr>
          <w:u w:color="FFFF00"/>
        </w:rPr>
        <w:t> </w:t>
      </w:r>
      <w:r w:rsidRPr="00A51E4F">
        <w:rPr>
          <w:b/>
        </w:rPr>
        <w:t>% uchádzačov</w:t>
      </w:r>
      <w:r w:rsidRPr="00A51E4F">
        <w:t xml:space="preserve">. Maturujúci v roku </w:t>
      </w:r>
      <w:r w:rsidRPr="00A51E4F">
        <w:rPr>
          <w:u w:color="FFFF00"/>
        </w:rPr>
        <w:t>2023</w:t>
      </w:r>
      <w:r w:rsidRPr="00A51E4F">
        <w:t xml:space="preserve"> tvorili </w:t>
      </w:r>
      <w:r w:rsidRPr="00A51E4F">
        <w:rPr>
          <w:u w:color="FFFF00"/>
        </w:rPr>
        <w:t>56,41 </w:t>
      </w:r>
      <w:r w:rsidRPr="00A51E4F">
        <w:t xml:space="preserve">% uchádzačov (v dennej forme štúdia </w:t>
      </w:r>
      <w:r w:rsidRPr="00A51E4F">
        <w:rPr>
          <w:u w:color="FFFF00"/>
        </w:rPr>
        <w:t>66,74 </w:t>
      </w:r>
      <w:r w:rsidRPr="00A51E4F">
        <w:t xml:space="preserve">%; v externej forme </w:t>
      </w:r>
      <w:r w:rsidRPr="00A51E4F">
        <w:rPr>
          <w:u w:color="FFFF00"/>
        </w:rPr>
        <w:t>11,89 </w:t>
      </w:r>
      <w:r w:rsidRPr="00A51E4F">
        <w:t>%).</w:t>
      </w:r>
      <w:r>
        <w:t xml:space="preserve"> </w:t>
      </w:r>
    </w:p>
    <w:p w14:paraId="7FFFE66D" w14:textId="77777777" w:rsidR="00A637EA" w:rsidRPr="00A51E4F" w:rsidRDefault="00A637EA" w:rsidP="00A637EA">
      <w:pPr>
        <w:pStyle w:val="spravaodsek"/>
        <w:ind w:left="0" w:firstLine="0"/>
      </w:pPr>
      <w:r w:rsidRPr="00A51E4F">
        <w:t xml:space="preserve">Podľa štatistických údajov v školskom roku </w:t>
      </w:r>
      <w:r w:rsidRPr="00A51E4F">
        <w:rPr>
          <w:u w:color="FFFF00"/>
        </w:rPr>
        <w:t>2022/2023</w:t>
      </w:r>
      <w:r w:rsidRPr="00A51E4F">
        <w:t xml:space="preserve"> absolvovalo strednú školu s maturitou </w:t>
      </w:r>
      <w:r w:rsidRPr="00A51E4F">
        <w:rPr>
          <w:u w:color="FFFF00"/>
        </w:rPr>
        <w:t xml:space="preserve">37 354 </w:t>
      </w:r>
      <w:r w:rsidRPr="00A51E4F">
        <w:t xml:space="preserve">žiakov (z toho </w:t>
      </w:r>
      <w:r w:rsidRPr="00A51E4F">
        <w:rPr>
          <w:u w:color="FFFF00"/>
        </w:rPr>
        <w:t>19 086</w:t>
      </w:r>
      <w:r w:rsidRPr="00A51E4F">
        <w:t xml:space="preserve"> žien). O štúdium na vysokej škole v SR sa uchádzalo </w:t>
      </w:r>
      <w:r w:rsidRPr="00A51E4F">
        <w:rPr>
          <w:u w:color="FFFF00"/>
        </w:rPr>
        <w:t>61,34 </w:t>
      </w:r>
      <w:r w:rsidRPr="00A51E4F">
        <w:t>% všetkých absolventov</w:t>
      </w:r>
      <w:r>
        <w:t xml:space="preserve"> stredných škôl</w:t>
      </w:r>
      <w:r w:rsidRPr="00A51E4F">
        <w:t xml:space="preserve"> (z </w:t>
      </w:r>
      <w:r>
        <w:t xml:space="preserve">toho </w:t>
      </w:r>
      <w:r w:rsidRPr="00A51E4F">
        <w:rPr>
          <w:u w:color="FFFF00"/>
        </w:rPr>
        <w:t>68,57 </w:t>
      </w:r>
      <w:r w:rsidRPr="00A51E4F">
        <w:t>%</w:t>
      </w:r>
      <w:r>
        <w:t xml:space="preserve"> </w:t>
      </w:r>
      <w:r w:rsidRPr="00A51E4F">
        <w:t xml:space="preserve">absolventiek). Na štúdium na vysokej škole v SR sa zapísalo </w:t>
      </w:r>
      <w:r w:rsidRPr="00A51E4F">
        <w:rPr>
          <w:u w:color="FFFF00"/>
        </w:rPr>
        <w:t>48,56 </w:t>
      </w:r>
      <w:r w:rsidRPr="00A51E4F">
        <w:t xml:space="preserve">% </w:t>
      </w:r>
      <w:r>
        <w:t xml:space="preserve">maturujúcich v školskom </w:t>
      </w:r>
      <w:r w:rsidRPr="00A51E4F">
        <w:t>rok</w:t>
      </w:r>
      <w:r>
        <w:t>u</w:t>
      </w:r>
      <w:r w:rsidRPr="00A51E4F">
        <w:t xml:space="preserve"> </w:t>
      </w:r>
      <w:r w:rsidRPr="00A51E4F">
        <w:rPr>
          <w:u w:color="FFFF00"/>
        </w:rPr>
        <w:t xml:space="preserve">2022/2023 </w:t>
      </w:r>
      <w:r w:rsidRPr="00A51E4F">
        <w:t xml:space="preserve">(v prípade žien </w:t>
      </w:r>
      <w:r w:rsidRPr="00A51E4F">
        <w:rPr>
          <w:u w:color="FFFF00"/>
        </w:rPr>
        <w:t>54,09 </w:t>
      </w:r>
      <w:r w:rsidRPr="00A51E4F">
        <w:t>% maturantiek).</w:t>
      </w:r>
      <w:r>
        <w:t xml:space="preserve"> </w:t>
      </w:r>
    </w:p>
    <w:p w14:paraId="1737F33D" w14:textId="77777777" w:rsidR="00A637EA" w:rsidRPr="00A51E4F" w:rsidRDefault="00A637EA" w:rsidP="00A637EA">
      <w:pPr>
        <w:pStyle w:val="Nadpis4"/>
        <w:rPr>
          <w:lang w:val="sk-SK"/>
        </w:rPr>
      </w:pPr>
      <w:bookmarkStart w:id="37" w:name="_Toc181703024"/>
      <w:r w:rsidRPr="00A51E4F">
        <w:rPr>
          <w:lang w:val="sk-SK"/>
        </w:rPr>
        <w:lastRenderedPageBreak/>
        <w:t>Prijímacie konanie na 2. stupeň</w:t>
      </w:r>
      <w:bookmarkEnd w:id="36"/>
      <w:bookmarkEnd w:id="37"/>
    </w:p>
    <w:p w14:paraId="587B2694" w14:textId="77777777" w:rsidR="00A637EA" w:rsidRPr="00A51E4F" w:rsidRDefault="00A637EA" w:rsidP="00A637EA">
      <w:pPr>
        <w:pStyle w:val="spravaodsek"/>
        <w:ind w:left="0" w:firstLine="0"/>
      </w:pPr>
      <w:r w:rsidRPr="00A51E4F">
        <w:t xml:space="preserve">V roku </w:t>
      </w:r>
      <w:r w:rsidRPr="00A51E4F">
        <w:rPr>
          <w:u w:color="FFFF00"/>
        </w:rPr>
        <w:t>202</w:t>
      </w:r>
      <w:r>
        <w:rPr>
          <w:u w:color="FFFF00"/>
        </w:rPr>
        <w:t>3</w:t>
      </w:r>
      <w:r w:rsidRPr="00A51E4F">
        <w:t xml:space="preserve"> bolo podaných </w:t>
      </w:r>
      <w:r w:rsidRPr="00A51E4F">
        <w:rPr>
          <w:b/>
          <w:u w:color="FFFF00"/>
        </w:rPr>
        <w:t>16</w:t>
      </w:r>
      <w:r w:rsidRPr="00A51E4F">
        <w:rPr>
          <w:u w:color="FFFF00"/>
        </w:rPr>
        <w:t> </w:t>
      </w:r>
      <w:r w:rsidRPr="00A51E4F">
        <w:rPr>
          <w:b/>
          <w:u w:color="FFFF00"/>
        </w:rPr>
        <w:t xml:space="preserve">038 </w:t>
      </w:r>
      <w:r w:rsidRPr="00A51E4F">
        <w:rPr>
          <w:b/>
        </w:rPr>
        <w:t>prihlášok</w:t>
      </w:r>
      <w:r w:rsidRPr="00A51E4F">
        <w:t xml:space="preserve"> na štúdium na vysokej škole</w:t>
      </w:r>
      <w:r w:rsidRPr="00A51E4F">
        <w:rPr>
          <w:rStyle w:val="Odkaznapoznmkupodiarou"/>
        </w:rPr>
        <w:footnoteReference w:id="4"/>
      </w:r>
      <w:r w:rsidRPr="00A51E4F">
        <w:t xml:space="preserve"> v študijných programoch </w:t>
      </w:r>
      <w:r w:rsidRPr="00A51E4F">
        <w:rPr>
          <w:b/>
        </w:rPr>
        <w:t xml:space="preserve">druhého stupňa v dennej forme </w:t>
      </w:r>
      <w:r w:rsidRPr="00A51E4F">
        <w:t>a </w:t>
      </w:r>
      <w:r w:rsidRPr="00A51E4F">
        <w:rPr>
          <w:u w:color="FFFF00"/>
        </w:rPr>
        <w:t xml:space="preserve">3 334 </w:t>
      </w:r>
      <w:r w:rsidRPr="00A51E4F">
        <w:t>v externej forme štúdia</w:t>
      </w:r>
      <w:r>
        <w:t>.</w:t>
      </w:r>
      <w:r w:rsidRPr="00A51E4F">
        <w:t xml:space="preserve"> </w:t>
      </w:r>
      <w:r>
        <w:t>T</w:t>
      </w:r>
      <w:r w:rsidRPr="00A51E4F">
        <w:t>o predstavuje o </w:t>
      </w:r>
      <w:r w:rsidRPr="00A51E4F">
        <w:rPr>
          <w:u w:color="FFFF00"/>
        </w:rPr>
        <w:t>606</w:t>
      </w:r>
      <w:r w:rsidRPr="00A51E4F">
        <w:t xml:space="preserve"> podaných prihlášok </w:t>
      </w:r>
      <w:r w:rsidRPr="00A51E4F">
        <w:rPr>
          <w:u w:color="FFFF00"/>
        </w:rPr>
        <w:t>menej</w:t>
      </w:r>
      <w:r w:rsidRPr="00A51E4F">
        <w:t xml:space="preserve"> ako v roku </w:t>
      </w:r>
      <w:r w:rsidRPr="00A51E4F">
        <w:rPr>
          <w:u w:color="FFFF00"/>
        </w:rPr>
        <w:t>202</w:t>
      </w:r>
      <w:r>
        <w:rPr>
          <w:u w:color="FFFF00"/>
        </w:rPr>
        <w:t>2</w:t>
      </w:r>
      <w:r w:rsidRPr="00A51E4F">
        <w:t>, z toho o </w:t>
      </w:r>
      <w:r w:rsidRPr="00A51E4F">
        <w:rPr>
          <w:u w:color="FFFF00"/>
        </w:rPr>
        <w:t>494</w:t>
      </w:r>
      <w:r w:rsidRPr="00A51E4F">
        <w:t xml:space="preserve"> </w:t>
      </w:r>
      <w:r w:rsidRPr="00A51E4F">
        <w:rPr>
          <w:u w:color="FFFF00"/>
        </w:rPr>
        <w:t>menej</w:t>
      </w:r>
      <w:r w:rsidRPr="00A51E4F">
        <w:t xml:space="preserve"> na dennú formu a o </w:t>
      </w:r>
      <w:r w:rsidRPr="00A51E4F">
        <w:rPr>
          <w:u w:color="FFFF00"/>
        </w:rPr>
        <w:t>112</w:t>
      </w:r>
      <w:r w:rsidRPr="00A51E4F">
        <w:t xml:space="preserve"> </w:t>
      </w:r>
      <w:r w:rsidRPr="00A51E4F">
        <w:rPr>
          <w:u w:color="FFFF00"/>
        </w:rPr>
        <w:t>menej</w:t>
      </w:r>
      <w:r w:rsidRPr="00A51E4F">
        <w:t xml:space="preserve"> na externú formu. O štúdium sa uchádzalo </w:t>
      </w:r>
      <w:r w:rsidRPr="00A51E4F">
        <w:rPr>
          <w:u w:color="FFFF00"/>
        </w:rPr>
        <w:t xml:space="preserve">17 048 </w:t>
      </w:r>
      <w:r w:rsidRPr="00A51E4F">
        <w:t>občanov SR, </w:t>
      </w:r>
      <w:r w:rsidRPr="00A51E4F">
        <w:rPr>
          <w:b/>
        </w:rPr>
        <w:t>prijatých bolo</w:t>
      </w:r>
      <w:r w:rsidRPr="00A51E4F">
        <w:t xml:space="preserve"> </w:t>
      </w:r>
      <w:r w:rsidRPr="00A51E4F">
        <w:rPr>
          <w:b/>
          <w:u w:color="FFFF00"/>
        </w:rPr>
        <w:t>15</w:t>
      </w:r>
      <w:r w:rsidRPr="00A51E4F">
        <w:rPr>
          <w:u w:color="FFFF00"/>
        </w:rPr>
        <w:t> </w:t>
      </w:r>
      <w:r w:rsidRPr="00A51E4F">
        <w:rPr>
          <w:b/>
          <w:u w:color="FFFF00"/>
        </w:rPr>
        <w:t>908</w:t>
      </w:r>
      <w:r w:rsidRPr="00A51E4F">
        <w:rPr>
          <w:b/>
        </w:rPr>
        <w:t xml:space="preserve"> uchádzačov</w:t>
      </w:r>
      <w:r w:rsidRPr="00A51E4F">
        <w:t xml:space="preserve"> </w:t>
      </w:r>
      <w:r w:rsidRPr="00A51E4F">
        <w:rPr>
          <w:b/>
        </w:rPr>
        <w:t>(</w:t>
      </w:r>
      <w:r w:rsidRPr="00A51E4F">
        <w:rPr>
          <w:b/>
          <w:u w:color="FFFF00"/>
        </w:rPr>
        <w:t>93,31</w:t>
      </w:r>
      <w:r w:rsidRPr="00A51E4F">
        <w:rPr>
          <w:u w:color="FFFF00"/>
        </w:rPr>
        <w:t> </w:t>
      </w:r>
      <w:r w:rsidRPr="00A51E4F">
        <w:rPr>
          <w:b/>
        </w:rPr>
        <w:t>%)</w:t>
      </w:r>
      <w:r w:rsidRPr="00A51E4F">
        <w:t xml:space="preserve"> a na štúdium sa </w:t>
      </w:r>
      <w:r w:rsidRPr="00A51E4F">
        <w:rPr>
          <w:b/>
        </w:rPr>
        <w:t xml:space="preserve">zapísalo </w:t>
      </w:r>
      <w:r w:rsidRPr="00A51E4F">
        <w:rPr>
          <w:b/>
          <w:u w:color="FFFF00"/>
        </w:rPr>
        <w:t>14</w:t>
      </w:r>
      <w:r w:rsidRPr="00A51E4F">
        <w:rPr>
          <w:u w:color="FFFF00"/>
        </w:rPr>
        <w:t> </w:t>
      </w:r>
      <w:r w:rsidRPr="00A51E4F">
        <w:rPr>
          <w:b/>
          <w:u w:color="FFFF00"/>
        </w:rPr>
        <w:t>817</w:t>
      </w:r>
      <w:r w:rsidRPr="00A51E4F">
        <w:rPr>
          <w:b/>
        </w:rPr>
        <w:t> uchádzačov (</w:t>
      </w:r>
      <w:r w:rsidRPr="00A51E4F">
        <w:rPr>
          <w:b/>
          <w:u w:color="FFFF00"/>
        </w:rPr>
        <w:t>93,14</w:t>
      </w:r>
      <w:r w:rsidRPr="00A51E4F">
        <w:rPr>
          <w:u w:color="FFFF00"/>
        </w:rPr>
        <w:t> </w:t>
      </w:r>
      <w:r w:rsidRPr="00A51E4F">
        <w:rPr>
          <w:b/>
        </w:rPr>
        <w:t>% z prijatých)</w:t>
      </w:r>
      <w:r w:rsidRPr="00A51E4F">
        <w:t xml:space="preserve">. Ženy podali </w:t>
      </w:r>
      <w:r w:rsidRPr="00A51E4F">
        <w:rPr>
          <w:u w:color="FFFF00"/>
        </w:rPr>
        <w:t xml:space="preserve">9 303 </w:t>
      </w:r>
      <w:r w:rsidRPr="00A51E4F">
        <w:t>prihlášok na štúdium na vysokej škole v študijných programoch druhého stupňa v dennej forme a </w:t>
      </w:r>
      <w:r w:rsidRPr="00A51E4F">
        <w:rPr>
          <w:u w:color="FFFF00"/>
        </w:rPr>
        <w:t xml:space="preserve">2 386 </w:t>
      </w:r>
      <w:r w:rsidRPr="00A51E4F">
        <w:t xml:space="preserve">v externej forme štúdia. O štúdium sa uchádzalo </w:t>
      </w:r>
      <w:r w:rsidRPr="00A51E4F">
        <w:rPr>
          <w:u w:color="FFFF00"/>
        </w:rPr>
        <w:t xml:space="preserve">10 110 </w:t>
      </w:r>
      <w:r w:rsidRPr="00A51E4F">
        <w:t xml:space="preserve">občianok SR, prijatých bolo </w:t>
      </w:r>
      <w:r w:rsidRPr="00A51E4F">
        <w:rPr>
          <w:u w:color="FFFF00"/>
        </w:rPr>
        <w:t>9 450</w:t>
      </w:r>
      <w:r w:rsidRPr="00A51E4F">
        <w:t xml:space="preserve"> (</w:t>
      </w:r>
      <w:r w:rsidRPr="00A51E4F">
        <w:rPr>
          <w:u w:color="FFFF00"/>
        </w:rPr>
        <w:t>93,47 </w:t>
      </w:r>
      <w:r w:rsidRPr="00A51E4F">
        <w:t xml:space="preserve">%) a na štúdium sa zapísalo </w:t>
      </w:r>
      <w:r w:rsidRPr="00A51E4F">
        <w:rPr>
          <w:u w:color="FFFF00"/>
        </w:rPr>
        <w:t>8 698</w:t>
      </w:r>
      <w:r w:rsidRPr="00A51E4F">
        <w:t xml:space="preserve"> uchádzačiek (</w:t>
      </w:r>
      <w:r w:rsidRPr="00A51E4F">
        <w:rPr>
          <w:u w:color="FFFF00"/>
        </w:rPr>
        <w:t>92,04 </w:t>
      </w:r>
      <w:r w:rsidRPr="00A51E4F">
        <w:t>% z prijatých).</w:t>
      </w:r>
    </w:p>
    <w:p w14:paraId="0783D72F" w14:textId="77777777" w:rsidR="00A637EA" w:rsidRPr="00A51E4F" w:rsidRDefault="00A637EA" w:rsidP="00A637EA">
      <w:pPr>
        <w:pStyle w:val="spravaodsek"/>
        <w:ind w:left="0" w:firstLine="0"/>
      </w:pPr>
      <w:r w:rsidRPr="00A51E4F">
        <w:rPr>
          <w:u w:color="FFFF00"/>
        </w:rPr>
        <w:t>Takmer</w:t>
      </w:r>
      <w:r w:rsidRPr="00A51E4F">
        <w:t xml:space="preserve"> tri štvrtiny (</w:t>
      </w:r>
      <w:r w:rsidRPr="00A51E4F">
        <w:rPr>
          <w:u w:color="FFFF00"/>
        </w:rPr>
        <w:t>73,36 </w:t>
      </w:r>
      <w:r w:rsidRPr="00A51E4F">
        <w:t>%) prihlášok podali absolventi bakalárskeho štúdia na tej istej vysokej škole. Najmenší podiel prihlášok absolventov bakalárskeho štúdia z inej vysokej školy mala medzi verejnými vysokými školami UJS Komárno (</w:t>
      </w:r>
      <w:r w:rsidRPr="00A51E4F">
        <w:rPr>
          <w:u w:color="FFFF00"/>
        </w:rPr>
        <w:t>5,14 </w:t>
      </w:r>
      <w:r w:rsidRPr="00A51E4F">
        <w:t>%).</w:t>
      </w:r>
    </w:p>
    <w:p w14:paraId="67E2CA43" w14:textId="77777777" w:rsidR="00A637EA" w:rsidRPr="00A51E4F" w:rsidRDefault="00A637EA" w:rsidP="00A637EA">
      <w:pPr>
        <w:pStyle w:val="spravaodsek"/>
        <w:ind w:left="0" w:firstLine="0"/>
      </w:pPr>
      <w:r w:rsidRPr="00A51E4F">
        <w:t xml:space="preserve">Z uchádzačov o štúdium v druhom stupni získalo </w:t>
      </w:r>
      <w:r w:rsidRPr="00A51E4F">
        <w:rPr>
          <w:u w:color="FFFF00"/>
        </w:rPr>
        <w:t>84,31 </w:t>
      </w:r>
      <w:r w:rsidRPr="00A51E4F">
        <w:t xml:space="preserve">% z nich vysokoškolské vzdelanie v prvom stupni v roku </w:t>
      </w:r>
      <w:r w:rsidRPr="00A51E4F">
        <w:rPr>
          <w:u w:color="FFFF00"/>
        </w:rPr>
        <w:t>2022</w:t>
      </w:r>
      <w:r w:rsidRPr="00A51E4F">
        <w:t xml:space="preserve">. Z hľadiska zápisu na štúdium druhého stupňa predstavovali </w:t>
      </w:r>
      <w:r w:rsidRPr="00A51E4F">
        <w:rPr>
          <w:b/>
        </w:rPr>
        <w:t xml:space="preserve">absolventi z roku </w:t>
      </w:r>
      <w:r w:rsidRPr="00A51E4F">
        <w:rPr>
          <w:b/>
          <w:u w:color="FFFF00"/>
        </w:rPr>
        <w:t>202</w:t>
      </w:r>
      <w:r>
        <w:rPr>
          <w:b/>
          <w:u w:color="FFFF00"/>
        </w:rPr>
        <w:t>3</w:t>
      </w:r>
      <w:r w:rsidRPr="00A51E4F">
        <w:rPr>
          <w:b/>
        </w:rPr>
        <w:t xml:space="preserve"> </w:t>
      </w:r>
      <w:r w:rsidRPr="00A51E4F">
        <w:t>z celkového počtu zapísaných</w:t>
      </w:r>
      <w:r w:rsidRPr="00A51E4F">
        <w:rPr>
          <w:b/>
        </w:rPr>
        <w:t xml:space="preserve"> </w:t>
      </w:r>
      <w:r w:rsidRPr="00A51E4F">
        <w:rPr>
          <w:b/>
          <w:u w:color="FFFF00"/>
        </w:rPr>
        <w:t>85,76</w:t>
      </w:r>
      <w:r w:rsidRPr="00A51E4F">
        <w:rPr>
          <w:u w:color="FFFF00"/>
        </w:rPr>
        <w:t> </w:t>
      </w:r>
      <w:r w:rsidRPr="00A51E4F">
        <w:rPr>
          <w:b/>
        </w:rPr>
        <w:t>%</w:t>
      </w:r>
      <w:r w:rsidRPr="00A51E4F">
        <w:t>.</w:t>
      </w:r>
    </w:p>
    <w:p w14:paraId="02766248" w14:textId="77777777" w:rsidR="00A637EA" w:rsidRPr="00A51E4F" w:rsidRDefault="00A637EA" w:rsidP="00A637EA">
      <w:pPr>
        <w:pStyle w:val="spravaodsek"/>
        <w:ind w:left="0" w:firstLine="0"/>
      </w:pPr>
      <w:r w:rsidRPr="00A51E4F">
        <w:t xml:space="preserve">Podrobnejšie údaje sú uvedené </w:t>
      </w:r>
      <w:r w:rsidRPr="00A51E4F">
        <w:rPr>
          <w:b/>
        </w:rPr>
        <w:t>v tabuľkách č. 6 až 9</w:t>
      </w:r>
      <w:r w:rsidRPr="00A51E4F">
        <w:t>.</w:t>
      </w:r>
    </w:p>
    <w:p w14:paraId="12A513E3" w14:textId="77777777" w:rsidR="00A637EA" w:rsidRPr="00A51E4F" w:rsidRDefault="00A637EA" w:rsidP="00A637EA">
      <w:pPr>
        <w:pStyle w:val="Nadpis4"/>
        <w:rPr>
          <w:iCs w:val="0"/>
          <w:lang w:val="sk-SK"/>
        </w:rPr>
      </w:pPr>
      <w:bookmarkStart w:id="38" w:name="_Toc181703025"/>
      <w:r w:rsidRPr="00A51E4F">
        <w:rPr>
          <w:lang w:val="sk-SK"/>
        </w:rPr>
        <w:t>Dostupnosť štúdia pre občanov so špecifickými potrebami</w:t>
      </w:r>
      <w:bookmarkEnd w:id="38"/>
    </w:p>
    <w:p w14:paraId="61F8B9FE" w14:textId="77777777" w:rsidR="00A637EA" w:rsidRPr="00A51E4F" w:rsidRDefault="00A637EA" w:rsidP="00A637EA">
      <w:pPr>
        <w:pStyle w:val="spravaodsek"/>
        <w:ind w:left="0" w:firstLine="0"/>
      </w:pPr>
      <w:bookmarkStart w:id="39" w:name="_Toc136920249"/>
      <w:bookmarkStart w:id="40" w:name="_Toc264838384"/>
      <w:r w:rsidRPr="004F58B8">
        <w:t>V roku 2023 pokračovala vo svojej činnosti Rada ministra školstva, vedy, výskumu a športu Slovenskej republiky na podporu štúdia študentov so špecifickými potrebami ako konzultačný orgán, v ktorej sú zastúpení predstavitelia akademickej obce, neziskového sektora a ministerstva.</w:t>
      </w:r>
      <w:r w:rsidRPr="00A51E4F">
        <w:t xml:space="preserve"> V roku 2023 boli zabezpečené pre koordinátorov vysokých škôl vzdelávacie aktivity prostredníctvom podporných centier na UK Bratislava a TU Košice. Taktiež bola na zabezpečenie podporných služieb študentov so špecifickými potrebami verejným vysokým školám rozpísaná suma 700 000 €, rovnako ako v roku 2022. V rozpise sa zohľadnili jednotlivé špecifické potreby, ktoré boli začlenené do niekoľkých kategórií zohľadňujúc predpokladanú finančnú náročnosť zabezpečenia podpornej služby (od 325 € v prípade chronicky chorých študentov po 5 400 € v prípade nepočujúcich a nedoslýchavých študentov). </w:t>
      </w:r>
    </w:p>
    <w:p w14:paraId="1E041D8B" w14:textId="77777777" w:rsidR="00A637EA" w:rsidRPr="00A51E4F" w:rsidRDefault="00A637EA" w:rsidP="00A637EA">
      <w:pPr>
        <w:pStyle w:val="Nadpis4"/>
        <w:rPr>
          <w:lang w:val="sk-SK"/>
        </w:rPr>
      </w:pPr>
      <w:bookmarkStart w:id="41" w:name="_Toc181703026"/>
      <w:r w:rsidRPr="00A51E4F">
        <w:rPr>
          <w:lang w:val="sk-SK"/>
        </w:rPr>
        <w:t>Vysokoškolská mobilita</w:t>
      </w:r>
      <w:bookmarkEnd w:id="39"/>
      <w:bookmarkEnd w:id="40"/>
      <w:bookmarkEnd w:id="41"/>
    </w:p>
    <w:p w14:paraId="1EEE0FED" w14:textId="63212C97" w:rsidR="00A637EA" w:rsidRPr="00A51E4F" w:rsidRDefault="00A637EA" w:rsidP="00A637EA">
      <w:pPr>
        <w:pStyle w:val="spravaodsek"/>
        <w:ind w:left="0" w:firstLine="0"/>
      </w:pPr>
      <w:bookmarkStart w:id="42" w:name="_Toc264838385"/>
      <w:r w:rsidRPr="00A51E4F">
        <w:t xml:space="preserve">V rámci </w:t>
      </w:r>
      <w:proofErr w:type="spellStart"/>
      <w:r>
        <w:t>mobilitnej</w:t>
      </w:r>
      <w:proofErr w:type="spellEnd"/>
      <w:r>
        <w:t xml:space="preserve"> </w:t>
      </w:r>
      <w:r w:rsidRPr="00A51E4F">
        <w:t>výzvy</w:t>
      </w:r>
      <w:r w:rsidR="006D5224">
        <w:t xml:space="preserve"> programu </w:t>
      </w:r>
      <w:r w:rsidR="006D5224" w:rsidRPr="000C0CBE">
        <w:t>Erasmus+</w:t>
      </w:r>
      <w:r w:rsidRPr="00A51E4F">
        <w:t xml:space="preserve"> podalo </w:t>
      </w:r>
      <w:r>
        <w:t xml:space="preserve">v roku </w:t>
      </w:r>
      <w:r w:rsidRPr="00A51E4F">
        <w:t>202</w:t>
      </w:r>
      <w:r>
        <w:t>3</w:t>
      </w:r>
      <w:r w:rsidRPr="00A51E4F">
        <w:rPr>
          <w:rStyle w:val="Odkaznapoznmkupodiarou"/>
        </w:rPr>
        <w:footnoteReference w:id="5"/>
      </w:r>
      <w:r w:rsidRPr="00A51E4F">
        <w:t xml:space="preserve"> žiadosť v Kľúčovej akcii 1 – Vzdelávacia mobilita jednotlivcov 31 vysokých škôl a konzorcium </w:t>
      </w:r>
      <w:proofErr w:type="spellStart"/>
      <w:r w:rsidRPr="00A51E4F">
        <w:t>WorkSpace</w:t>
      </w:r>
      <w:proofErr w:type="spellEnd"/>
      <w:r w:rsidRPr="00A51E4F">
        <w:t xml:space="preserve"> </w:t>
      </w:r>
      <w:proofErr w:type="spellStart"/>
      <w:r w:rsidRPr="00A51E4F">
        <w:t>Europe</w:t>
      </w:r>
      <w:proofErr w:type="spellEnd"/>
      <w:r w:rsidRPr="00A51E4F">
        <w:t xml:space="preserve">.  V programovom období 2021-2027 je už jednotné trvanie projektov v dĺžke 26 mesiacov. Projekty začínajú od 1. júna daného roku výzvy a končia k 31. júlu 2024. </w:t>
      </w:r>
      <w:bookmarkStart w:id="43" w:name="_Hlk181193356"/>
      <w:r w:rsidRPr="00A51E4F">
        <w:t>K dátumu 8. 7. 2024 vycestovalo prostredníctvom tohto programu 2 513 študentov na študijný pobyt v priemernej dĺžke 105 dní a 1 630 študentov na pracovnú stáž do podnikov v priemernej dĺžke 77 dní. Spolu vycestovalo 4 143 študentov. Najviac študentov vyslala UK Bratislava (866).</w:t>
      </w:r>
      <w:bookmarkEnd w:id="43"/>
    </w:p>
    <w:p w14:paraId="2DE5B3F1" w14:textId="77777777" w:rsidR="00A637EA" w:rsidRPr="00A51E4F" w:rsidRDefault="00A637EA" w:rsidP="00A637EA">
      <w:pPr>
        <w:pStyle w:val="spravaodsek"/>
        <w:ind w:left="0" w:firstLine="0"/>
      </w:pPr>
      <w:r w:rsidRPr="00A51E4F">
        <w:lastRenderedPageBreak/>
        <w:t xml:space="preserve">Priemerný mesačný grant študenta na štúdium bol </w:t>
      </w:r>
      <w:r>
        <w:t xml:space="preserve">na úrovni </w:t>
      </w:r>
      <w:r w:rsidRPr="00A51E4F">
        <w:t xml:space="preserve">554 € (priemerný celkový grant </w:t>
      </w:r>
      <w:r>
        <w:t xml:space="preserve">predstavoval </w:t>
      </w:r>
      <w:r w:rsidRPr="00A51E4F">
        <w:t xml:space="preserve">2 104 €) a na stáž 817 € (priemerný celkový grant </w:t>
      </w:r>
      <w:r>
        <w:t>predstavoval</w:t>
      </w:r>
      <w:r w:rsidRPr="00A51E4F">
        <w:t> 2</w:t>
      </w:r>
      <w:r>
        <w:t> </w:t>
      </w:r>
      <w:r w:rsidRPr="00A51E4F">
        <w:t>082</w:t>
      </w:r>
      <w:r>
        <w:t xml:space="preserve"> </w:t>
      </w:r>
      <w:r w:rsidRPr="00A51E4F">
        <w:t>€)</w:t>
      </w:r>
      <w:r w:rsidRPr="00A51E4F">
        <w:rPr>
          <w:rStyle w:val="Odkaznapoznmkupodiarou"/>
        </w:rPr>
        <w:footnoteReference w:id="6"/>
      </w:r>
      <w:r w:rsidRPr="00A51E4F">
        <w:t>.</w:t>
      </w:r>
      <w:r>
        <w:t xml:space="preserve"> </w:t>
      </w:r>
      <w:r w:rsidRPr="00A51E4F">
        <w:t>Najviac študentov vycestovalo na štúdium do Českej republiky (472), do Poľska (229) a do Španielska (208). Najviac študentov vycestovalo na stáž do Českej republiky (649), do Nemecka (106)</w:t>
      </w:r>
      <w:r>
        <w:t>,</w:t>
      </w:r>
      <w:r w:rsidRPr="00A51E4F">
        <w:t> Španielska a Poľska (zhodne po 98).</w:t>
      </w:r>
      <w:r>
        <w:t xml:space="preserve"> </w:t>
      </w:r>
    </w:p>
    <w:p w14:paraId="6034EAE8" w14:textId="77777777" w:rsidR="00A637EA" w:rsidRPr="00A51E4F" w:rsidRDefault="00A637EA" w:rsidP="00A637EA">
      <w:pPr>
        <w:pStyle w:val="spravaodsek"/>
        <w:ind w:left="0" w:firstLine="0"/>
      </w:pPr>
      <w:r w:rsidRPr="00A51E4F">
        <w:t>V rámci prebiehajúcich projektov z Výzvy 2022 (k 8. 7. 2024) vycestovalo prostredníctvom programu Erasmus+ 3 293 pracovníkov vysokých škôl za účelom výučby (1 332 ) alebo školenia (1 961).</w:t>
      </w:r>
    </w:p>
    <w:p w14:paraId="6924B59F" w14:textId="77777777" w:rsidR="00A637EA" w:rsidRPr="00A51E4F" w:rsidRDefault="00A637EA" w:rsidP="00A637EA">
      <w:pPr>
        <w:pStyle w:val="spravaodsek"/>
        <w:ind w:left="0" w:firstLine="0"/>
      </w:pPr>
      <w:r w:rsidRPr="00A51E4F">
        <w:rPr>
          <w:rFonts w:eastAsia="Times New Roman"/>
        </w:rPr>
        <w:t xml:space="preserve"> V rámci </w:t>
      </w:r>
      <w:r w:rsidRPr="00A51E4F">
        <w:t>Výzvy 2022 predstavoval počet prichádzajúcich študentov 2 529 mobilít, z toho na účely štúdia to bolo 1 962 študentov a na účely stáže 567 študentov. Najviac študentov prijala UK Bratislava (573), STU Bratislava (248), EU Bratislava (214), PU Prešov (142) a ŽU Žilina (134). Študenti prišli na štúdium alebo stáž najčastejšie z týchto krajín: Španielsko (481), Francúzsko (307), Poľsko (263), Česko (241) a Taliansko (180).</w:t>
      </w:r>
    </w:p>
    <w:p w14:paraId="405891D1" w14:textId="6CBDF796" w:rsidR="00A637EA" w:rsidRDefault="00A637EA" w:rsidP="00A637EA">
      <w:pPr>
        <w:pStyle w:val="spravaodsek"/>
        <w:ind w:left="0" w:firstLine="0"/>
      </w:pPr>
      <w:bookmarkStart w:id="44" w:name="_Hlk149033100"/>
      <w:r w:rsidRPr="00A51E4F">
        <w:t xml:space="preserve">V roku 2023 vycestovalo prostredníctvom Národného štipendijného programu 16 študentov, 67 doktorandov a 30 </w:t>
      </w:r>
      <w:proofErr w:type="spellStart"/>
      <w:r w:rsidRPr="00A51E4F">
        <w:t>postdoktorandov</w:t>
      </w:r>
      <w:proofErr w:type="spellEnd"/>
      <w:r w:rsidRPr="00A51E4F">
        <w:t xml:space="preserve"> s trvalým pobytom na Slovensku. Naopak, na štipendijný pobyt v SR prišlo 144 študentov, 49 doktorandov a 168 vysokoškolských učiteľov a výskumných alebo umeleckých pracovníkov zo zahraničia. Priemerná dĺžka pobytu bola u vyslaných študentov a doktorandov štyri mesiace a u </w:t>
      </w:r>
      <w:proofErr w:type="spellStart"/>
      <w:r w:rsidRPr="00A51E4F">
        <w:t>postdoktorandov</w:t>
      </w:r>
      <w:proofErr w:type="spellEnd"/>
      <w:r w:rsidRPr="00A51E4F">
        <w:t xml:space="preserve"> štyri a pol mesiaca. V prípade študentov bola priemerná mesačná výška poskytnutého štipendia 800 €, v prípade doktorandov 1 250 € a </w:t>
      </w:r>
      <w:proofErr w:type="spellStart"/>
      <w:r w:rsidRPr="00A51E4F">
        <w:t>postdoktorandov</w:t>
      </w:r>
      <w:proofErr w:type="spellEnd"/>
      <w:r w:rsidRPr="00A51E4F">
        <w:t xml:space="preserve"> 1 200 €. V prípade prijatých študentov v roku 2023 bola priemerná dĺžka ich pobytu na Slovensku päť mesiacov, v prípade doktorandov a vysokoškolských učiteľov šesť mesiacov. V priemere bolo prichádzajúcim štipendistom poskytnuté štipendium v mesačnej výške 500 € pre študentov, 890 € pre doktorandov a 1 200 € pre vysokoškolských učiteľov.</w:t>
      </w:r>
      <w:bookmarkEnd w:id="44"/>
    </w:p>
    <w:p w14:paraId="4ED024D6" w14:textId="161086B8" w:rsidR="0032242C" w:rsidRPr="00A51E4F" w:rsidRDefault="0032242C" w:rsidP="00A637EA">
      <w:pPr>
        <w:pStyle w:val="spravaodsek"/>
        <w:ind w:left="0" w:firstLine="0"/>
      </w:pPr>
      <w:r w:rsidRPr="0032242C">
        <w:t xml:space="preserve">Národná kancelária </w:t>
      </w:r>
      <w:r>
        <w:t>pre multilaterálny p</w:t>
      </w:r>
      <w:r w:rsidRPr="0032242C">
        <w:t>rogram CEEPUS</w:t>
      </w:r>
      <w:r>
        <w:t xml:space="preserve"> na Slovensku</w:t>
      </w:r>
      <w:r w:rsidRPr="0032242C">
        <w:t xml:space="preserve"> spracovala v akademickom roku 2022/2023 cca 660 žiadostí prichádzajúcich štipendistov, z ktorých okolo 90 bolo v kategórii </w:t>
      </w:r>
      <w:proofErr w:type="spellStart"/>
      <w:r w:rsidRPr="0032242C">
        <w:t>freemover</w:t>
      </w:r>
      <w:proofErr w:type="spellEnd"/>
      <w:r w:rsidRPr="0032242C">
        <w:t>. Niektoré z prihlášok boli zrušené žiadateľmi a iné zrušené/zamietnuté Národnou kanceláriou, ak neboli splnené podmienky na ich schválenie. V akademickom roku 2022/2023 vysoké školy prijali celko</w:t>
      </w:r>
      <w:r>
        <w:t>vo</w:t>
      </w:r>
      <w:r w:rsidRPr="0032242C">
        <w:t xml:space="preserve"> 618 prichádzajúcich štipendistov v rozsahu 391,66 štipendijných mesiacov.  Národná kancelária v akademickom roku 2022/2023  spracovala cca 790 žiadostí odchádzajúcich štipendistov, z ktorých približne 100 bolo v kategórii </w:t>
      </w:r>
      <w:proofErr w:type="spellStart"/>
      <w:r w:rsidRPr="0032242C">
        <w:t>freemover</w:t>
      </w:r>
      <w:proofErr w:type="spellEnd"/>
      <w:r w:rsidRPr="0032242C">
        <w:t>. Z pôvodne spracovaných mobilít bolo nakoniec zo Slovenska na mobility v rámci programu vyslaných 551 štipendistov v rozsahu 526,28 štipendijných</w:t>
      </w:r>
      <w:r>
        <w:t xml:space="preserve"> mesiacov</w:t>
      </w:r>
      <w:r w:rsidRPr="0032242C">
        <w:t>.</w:t>
      </w:r>
    </w:p>
    <w:p w14:paraId="20DEDED6" w14:textId="533766A6" w:rsidR="00A637EA" w:rsidRDefault="00B6179E" w:rsidP="00A637EA">
      <w:pPr>
        <w:pStyle w:val="spravaodsek"/>
        <w:ind w:left="0" w:firstLine="0"/>
      </w:pPr>
      <w:r>
        <w:t>Ministerstvo</w:t>
      </w:r>
      <w:r w:rsidRPr="00B6179E">
        <w:t xml:space="preserve"> poskytl</w:t>
      </w:r>
      <w:r>
        <w:t>o</w:t>
      </w:r>
      <w:r w:rsidRPr="00B6179E">
        <w:t xml:space="preserve"> v rámci schváleného rozpočtu na činnosť </w:t>
      </w:r>
      <w:r>
        <w:t>Študentskej rady vysokých škôl dotáciu v celkovej výške,</w:t>
      </w:r>
      <w:r w:rsidRPr="00B6179E">
        <w:t xml:space="preserve"> 13 283 </w:t>
      </w:r>
      <w:r w:rsidRPr="00A51E4F">
        <w:t>€</w:t>
      </w:r>
      <w:r w:rsidR="004E2997">
        <w:t xml:space="preserve">, pričom finančné prostriedky na cestovné náhrady </w:t>
      </w:r>
      <w:r w:rsidR="004F3E28">
        <w:t xml:space="preserve">boli stanovené </w:t>
      </w:r>
      <w:r w:rsidR="004E2997">
        <w:t xml:space="preserve">vo výške 8 000 </w:t>
      </w:r>
      <w:r w:rsidR="004E2997" w:rsidRPr="00A51E4F">
        <w:t>€</w:t>
      </w:r>
      <w:r w:rsidR="004E2997">
        <w:t>.</w:t>
      </w:r>
      <w:r w:rsidR="005C010F">
        <w:t xml:space="preserve"> </w:t>
      </w:r>
      <w:r w:rsidR="00A637EA" w:rsidRPr="00A51E4F">
        <w:t>Ministerstvo</w:t>
      </w:r>
      <w:r w:rsidR="004F3E28">
        <w:t xml:space="preserve"> si tým</w:t>
      </w:r>
      <w:r w:rsidR="00A637EA" w:rsidRPr="00A51E4F">
        <w:t xml:space="preserve"> </w:t>
      </w:r>
      <w:r w:rsidR="00A637EA">
        <w:t>s</w:t>
      </w:r>
      <w:r w:rsidR="00A637EA" w:rsidRPr="00A51E4F">
        <w:t>plnilo svoje zákonné povinnosti vyplývajúce z § 107 ods. 7 zákona č. 131/2002 Z. z. o vysokých školách</w:t>
      </w:r>
      <w:r w:rsidR="00A637EA">
        <w:t xml:space="preserve"> </w:t>
      </w:r>
      <w:r w:rsidR="00A637EA" w:rsidRPr="00FD30E4">
        <w:t>a o zmene a doplnení niektorých zákonov</w:t>
      </w:r>
      <w:r w:rsidR="00A637EA" w:rsidRPr="00A51E4F">
        <w:t xml:space="preserve">. Na základe tejto zmluvy </w:t>
      </w:r>
      <w:r w:rsidR="004F3E28">
        <w:t xml:space="preserve">ministerstvo </w:t>
      </w:r>
      <w:r w:rsidR="00A637EA" w:rsidRPr="00A51E4F">
        <w:t>v roku 2023 nevyčlenilo ďalšie finančné prostriedky na úhradu cestovných nákladov jednotlivým vysokým školám.</w:t>
      </w:r>
    </w:p>
    <w:p w14:paraId="0F69BF61" w14:textId="77777777" w:rsidR="00F70D8C" w:rsidRPr="00A51E4F" w:rsidRDefault="00F70D8C" w:rsidP="00F70D8C">
      <w:pPr>
        <w:pStyle w:val="spravaodsek"/>
        <w:numPr>
          <w:ilvl w:val="0"/>
          <w:numId w:val="0"/>
        </w:numPr>
      </w:pPr>
    </w:p>
    <w:p w14:paraId="1D58F3E9" w14:textId="77777777" w:rsidR="00A637EA" w:rsidRPr="00A51E4F" w:rsidRDefault="00A637EA" w:rsidP="00A637EA">
      <w:pPr>
        <w:pStyle w:val="Nadpis3-vavo"/>
        <w:tabs>
          <w:tab w:val="clear" w:pos="1080"/>
        </w:tabs>
        <w:ind w:left="0" w:firstLine="0"/>
        <w:rPr>
          <w:rFonts w:eastAsia="ArialMT"/>
          <w:lang w:eastAsia="nb-NO"/>
        </w:rPr>
      </w:pPr>
      <w:bookmarkStart w:id="45" w:name="_Toc181703027"/>
      <w:r w:rsidRPr="00A51E4F">
        <w:rPr>
          <w:rFonts w:eastAsia="ArialMT"/>
          <w:lang w:eastAsia="nb-NO"/>
        </w:rPr>
        <w:t>1.4 Zamestnanci vysokých škôl</w:t>
      </w:r>
      <w:bookmarkEnd w:id="42"/>
      <w:bookmarkEnd w:id="45"/>
    </w:p>
    <w:p w14:paraId="7891F7D9" w14:textId="77777777" w:rsidR="00A637EA" w:rsidRPr="00A51E4F" w:rsidRDefault="00A637EA" w:rsidP="00A637EA">
      <w:pPr>
        <w:pStyle w:val="spravaodsek"/>
        <w:ind w:left="0" w:firstLine="0"/>
      </w:pPr>
      <w:r>
        <w:rPr>
          <w:b/>
        </w:rPr>
        <w:t>P</w:t>
      </w:r>
      <w:r w:rsidRPr="00A51E4F">
        <w:rPr>
          <w:b/>
        </w:rPr>
        <w:t>očet zamestnancov verejných vysokých škôl</w:t>
      </w:r>
      <w:r w:rsidRPr="00A51E4F">
        <w:t xml:space="preserve"> v roku 2023 zo zdroja štátny rozpočet bol ku dňu 31.</w:t>
      </w:r>
      <w:r>
        <w:t xml:space="preserve"> </w:t>
      </w:r>
      <w:r w:rsidRPr="00A51E4F">
        <w:t>12.</w:t>
      </w:r>
      <w:r>
        <w:t xml:space="preserve"> </w:t>
      </w:r>
      <w:r w:rsidRPr="00A51E4F">
        <w:t xml:space="preserve">vo výške </w:t>
      </w:r>
      <w:r w:rsidRPr="00A51E4F">
        <w:rPr>
          <w:b/>
        </w:rPr>
        <w:t xml:space="preserve"> 17 486,7</w:t>
      </w:r>
      <w:r w:rsidRPr="00A51E4F">
        <w:t>. Z toho vysokoškolskí učitelia tvori</w:t>
      </w:r>
      <w:r>
        <w:t>li</w:t>
      </w:r>
      <w:r w:rsidRPr="00A51E4F">
        <w:t xml:space="preserve"> 49,6 %, výskumní </w:t>
      </w:r>
      <w:r w:rsidRPr="00A51E4F">
        <w:lastRenderedPageBreak/>
        <w:t>pracovníci 7,1 % a ostatní zamestnanci (administratíva, prevádzka, a pod.) tvori</w:t>
      </w:r>
      <w:r>
        <w:t>li</w:t>
      </w:r>
      <w:r w:rsidRPr="00A51E4F">
        <w:t xml:space="preserve"> 43,3 % zamestnancov. </w:t>
      </w:r>
      <w:r>
        <w:t xml:space="preserve"> </w:t>
      </w:r>
    </w:p>
    <w:p w14:paraId="6A931D64" w14:textId="77777777" w:rsidR="005071B7" w:rsidRPr="00041A4F" w:rsidRDefault="005071B7" w:rsidP="005071B7">
      <w:pPr>
        <w:pStyle w:val="spravaodsek"/>
        <w:ind w:left="0" w:firstLine="0"/>
      </w:pPr>
      <w:bookmarkStart w:id="46" w:name="_Hlk177658423"/>
      <w:r w:rsidRPr="00041A4F">
        <w:rPr>
          <w:b/>
        </w:rPr>
        <w:t>Priemerný plat</w:t>
      </w:r>
      <w:r w:rsidRPr="00041A4F">
        <w:t xml:space="preserve"> </w:t>
      </w:r>
      <w:r w:rsidRPr="00041A4F">
        <w:rPr>
          <w:b/>
        </w:rPr>
        <w:t>zamestnanca</w:t>
      </w:r>
      <w:r w:rsidRPr="00041A4F">
        <w:t xml:space="preserve"> verejnej vysokej školy zo štátneho rozpočtu bol v roku 2023 vo výške </w:t>
      </w:r>
      <w:r w:rsidRPr="00041A4F">
        <w:rPr>
          <w:b/>
        </w:rPr>
        <w:t xml:space="preserve"> 1 716, 50 €,</w:t>
      </w:r>
      <w:r w:rsidRPr="00041A4F">
        <w:t xml:space="preserve"> čo predstavuje medziročný </w:t>
      </w:r>
      <w:r w:rsidRPr="00041A4F">
        <w:rPr>
          <w:b/>
        </w:rPr>
        <w:t>nárast o 7,8 %.</w:t>
      </w:r>
      <w:r w:rsidRPr="00041A4F">
        <w:t xml:space="preserve"> Priemerné </w:t>
      </w:r>
      <w:r w:rsidRPr="00041A4F">
        <w:rPr>
          <w:noProof/>
          <w:lang w:eastAsia="sk-SK"/>
        </w:rPr>
        <w:t>platy</w:t>
      </w:r>
      <w:r w:rsidRPr="00041A4F">
        <w:t xml:space="preserve"> zamestnancov verejných vysokých škôl zo boli v roku 2023  v rozpätí od 1 498,30 € na Slovenskej poľnohospodárskej univerzite v Nitre do 2 013,10 € na Technickej univerzite v Košiciach. Priemerná  nominálna mzda v národnom hospodárstve v roku 2023 bola 1 569 €</w:t>
      </w:r>
      <w:r w:rsidRPr="00041A4F">
        <w:rPr>
          <w:rStyle w:val="Odkaznapoznmkupodiarou"/>
        </w:rPr>
        <w:footnoteReference w:id="7"/>
      </w:r>
      <w:r w:rsidRPr="00041A4F">
        <w:t xml:space="preserve">, čo predstavuje medziročný nárast o 10,6 %. </w:t>
      </w:r>
    </w:p>
    <w:p w14:paraId="28DB696F" w14:textId="77777777" w:rsidR="005071B7" w:rsidRPr="00041A4F" w:rsidRDefault="005071B7" w:rsidP="005071B7">
      <w:pPr>
        <w:pStyle w:val="spravaodsek"/>
        <w:ind w:left="0" w:firstLine="0"/>
      </w:pPr>
      <w:r w:rsidRPr="00041A4F">
        <w:t xml:space="preserve">Priemerný plat učiteľa verejnej vysokej školy v roku 2023 bol zo zdroja štátny rozpočet vo výške 2 074,30 €, čo predstavuje medziročný nárast o takmer 8,5 %. Priemerný plat profesorov zo zdroja štátny rozpočet na verejných vysokých školách v roku 2023 bol 2 852,40 € (nárast o 5,82 %). Priemerný plat docentov zo zdroja štátny rozpočet v roku 2023 bol 2 227,50 € (nárast o takmer 8 %). </w:t>
      </w:r>
      <w:r w:rsidRPr="00041A4F">
        <w:rPr>
          <w:b/>
        </w:rPr>
        <w:t>Priemerný plat profesorov v pomere k priemernému platu vysokoškolských učiteľov bol na úrovni 1,375 násobku.</w:t>
      </w:r>
      <w:r w:rsidRPr="00041A4F">
        <w:t xml:space="preserve"> Pomer priemerného platu vysokoškolského učiteľa k priemernému platu zamestnanca verejných vysokých škôl bol na úrovni 1,21 násobku.</w:t>
      </w:r>
    </w:p>
    <w:p w14:paraId="04689494" w14:textId="77777777" w:rsidR="005071B7" w:rsidRPr="00041A4F" w:rsidRDefault="005071B7" w:rsidP="005071B7">
      <w:pPr>
        <w:pStyle w:val="spravaodsek"/>
        <w:ind w:left="0" w:firstLine="0"/>
      </w:pPr>
      <w:r w:rsidRPr="00041A4F">
        <w:rPr>
          <w:b/>
        </w:rPr>
        <w:t>Priemerný plat výskumných pracovníkov</w:t>
      </w:r>
      <w:r w:rsidRPr="00041A4F">
        <w:rPr>
          <w:rStyle w:val="Odkaznapoznmkupodiarou"/>
        </w:rPr>
        <w:footnoteReference w:id="8"/>
      </w:r>
      <w:r w:rsidRPr="00041A4F">
        <w:t xml:space="preserve"> na verejných vysokých školách zo zdroja štátny rozpočet dosiahol v roku 2023 výšku</w:t>
      </w:r>
      <w:r w:rsidRPr="00041A4F">
        <w:rPr>
          <w:b/>
        </w:rPr>
        <w:t> 1 893,80 €</w:t>
      </w:r>
      <w:r w:rsidRPr="00041A4F">
        <w:t xml:space="preserve">. V porovnaní s priemerným platom z roku 2022 ide </w:t>
      </w:r>
      <w:r w:rsidRPr="00041A4F">
        <w:rPr>
          <w:b/>
        </w:rPr>
        <w:t>o 6,43 % nárast</w:t>
      </w:r>
      <w:r w:rsidRPr="00041A4F">
        <w:t>.</w:t>
      </w:r>
      <w:r w:rsidRPr="00041A4F">
        <w:rPr>
          <w:b/>
        </w:rPr>
        <w:t xml:space="preserve"> </w:t>
      </w:r>
    </w:p>
    <w:p w14:paraId="3B18AFA8" w14:textId="77777777" w:rsidR="005071B7" w:rsidRPr="00041A4F" w:rsidRDefault="005071B7" w:rsidP="005071B7">
      <w:pPr>
        <w:pStyle w:val="spravaodsek"/>
        <w:ind w:left="0" w:firstLine="0"/>
      </w:pPr>
      <w:r w:rsidRPr="00041A4F">
        <w:rPr>
          <w:b/>
        </w:rPr>
        <w:t>Priemerný plat neučiteľských pracovníkov</w:t>
      </w:r>
      <w:r w:rsidRPr="00041A4F">
        <w:rPr>
          <w:rStyle w:val="Odkaznapoznmkupodiarou"/>
        </w:rPr>
        <w:footnoteReference w:id="9"/>
      </w:r>
      <w:r w:rsidRPr="00041A4F">
        <w:t xml:space="preserve"> na verejných vysokých školách zo zdroja štátny rozpočet dosiahol v roku 2023 výšku</w:t>
      </w:r>
      <w:r w:rsidRPr="00041A4F">
        <w:rPr>
          <w:b/>
        </w:rPr>
        <w:t> 1 278 €</w:t>
      </w:r>
      <w:r w:rsidRPr="00041A4F">
        <w:t xml:space="preserve">. V porovnaní s priemerným platom z roku 2022 ide </w:t>
      </w:r>
      <w:r w:rsidRPr="00041A4F">
        <w:rPr>
          <w:b/>
        </w:rPr>
        <w:t>o 6,62 % nárast</w:t>
      </w:r>
      <w:r w:rsidRPr="00041A4F">
        <w:t>.</w:t>
      </w:r>
    </w:p>
    <w:bookmarkEnd w:id="46"/>
    <w:p w14:paraId="3D179B38" w14:textId="77777777" w:rsidR="005071B7" w:rsidRPr="00041A4F" w:rsidRDefault="005071B7" w:rsidP="005071B7">
      <w:pPr>
        <w:pStyle w:val="spravaodsek"/>
        <w:ind w:left="0" w:firstLine="0"/>
      </w:pPr>
      <w:r w:rsidRPr="00041A4F">
        <w:t xml:space="preserve">V roku 2023 bol podiel tvorivých pracovníkov (vysokoškolskí učitelia, výskumní a umeleckí pracovníci) 56,66 % na celkovom počte zamestnancov verejných vysokých škôl. Najnižší podiel tvorivých pracovníkov 44,92 % mala UVLF Košice, najvyšší podiel 69,76 % mala Katolícka univerzita v Ružomberku. Zamestnanci vo funkcii </w:t>
      </w:r>
      <w:r w:rsidRPr="00041A4F">
        <w:rPr>
          <w:b/>
        </w:rPr>
        <w:t>profesora tvorili 16,51</w:t>
      </w:r>
      <w:r w:rsidRPr="00041A4F">
        <w:t> </w:t>
      </w:r>
      <w:r w:rsidRPr="00041A4F">
        <w:rPr>
          <w:b/>
        </w:rPr>
        <w:t>% na počte vysokoškolských učiteľov</w:t>
      </w:r>
      <w:r w:rsidRPr="00041A4F">
        <w:t xml:space="preserve"> verejných vysokých škôl. Najvyšší podiel vysokoškolských učiteľov vo funkcii profesora mala UJS Komárno, a to 24,31 % (podiel učiteľov vo funkcii docenta bol na tejto vysokej škole 30,31 %), naopak najnižší podiel vysokoškolských učiteľov z verejných vysokých škôl vo funkcii profesora mala VŠVU Bratislava (10,01 %). </w:t>
      </w:r>
    </w:p>
    <w:p w14:paraId="4DAA8F5B" w14:textId="77777777" w:rsidR="005071B7" w:rsidRPr="00041A4F" w:rsidRDefault="005071B7" w:rsidP="005071B7">
      <w:pPr>
        <w:pStyle w:val="spravaodsek"/>
        <w:ind w:left="0" w:firstLine="0"/>
      </w:pPr>
      <w:r w:rsidRPr="00041A4F">
        <w:t xml:space="preserve">Najnižší počet študentov na počet vysokoškolských učiteľov mali TU Zvolen (9,33), UVLF Košice (10,58) a UPJŠ Košice (11,87) bez zohľadnenia umelecky orientovaných vysokých škôl. Najvyšší počet študentov na jedného vysokoškolského učiteľa mala Trnavská univerzita v Trnave (20,75). Najmenej študentov na jedného vysokoškolského učiteľa vo funkcii profesor, bez zohľadnenia umelecky orientovaných vysokých škôl, pripadá na Technickú univerzitu vo Zvolene (51,65).  </w:t>
      </w:r>
    </w:p>
    <w:p w14:paraId="234A71FF" w14:textId="77777777" w:rsidR="005071B7" w:rsidRPr="00041A4F" w:rsidRDefault="005071B7" w:rsidP="005071B7">
      <w:pPr>
        <w:pStyle w:val="spravaodsek"/>
        <w:ind w:left="0" w:firstLine="0"/>
      </w:pPr>
      <w:r w:rsidRPr="00041A4F">
        <w:t xml:space="preserve">Vysoké školy v roku 2023 vypísali 2549 výberových konaní na obsadenie miesta vysokoškolského učiteľa (z toho 273 na funkciu profesora a 530 no funkciu docenta). V </w:t>
      </w:r>
      <w:r w:rsidRPr="00041A4F">
        <w:rPr>
          <w:b/>
        </w:rPr>
        <w:t>1 847</w:t>
      </w:r>
      <w:r w:rsidRPr="00041A4F">
        <w:t xml:space="preserve"> (</w:t>
      </w:r>
      <w:r w:rsidRPr="00041A4F">
        <w:rPr>
          <w:b/>
        </w:rPr>
        <w:t>62,46 %) výberových konaniach obsadili danú pozíciu uchádzači opätovne.</w:t>
      </w:r>
    </w:p>
    <w:p w14:paraId="7A04189A" w14:textId="77777777" w:rsidR="005071B7" w:rsidRPr="00041A4F" w:rsidRDefault="005071B7" w:rsidP="005071B7">
      <w:pPr>
        <w:pStyle w:val="spravaodsek"/>
        <w:ind w:left="0" w:firstLine="0"/>
      </w:pPr>
      <w:r w:rsidRPr="00041A4F">
        <w:t xml:space="preserve">V roku 2023 prezidentka SR vymenovala na základe návrhov vysokých škôl spolu </w:t>
      </w:r>
      <w:r w:rsidRPr="00041A4F">
        <w:rPr>
          <w:b/>
        </w:rPr>
        <w:t>112 profesorov</w:t>
      </w:r>
      <w:r w:rsidRPr="00041A4F">
        <w:t xml:space="preserve">, z toho 44 žien. Priemerný vek vymenovaných profesorov sa zvýšil na 51,68 </w:t>
      </w:r>
      <w:r w:rsidRPr="00041A4F">
        <w:lastRenderedPageBreak/>
        <w:t>rokov (v roku 2022 to bolo 51,60 rokov). Najstarší vymenovaný profesor bol vo veku 70 rokov, najmladší vymenovaný profesor bol vo veku 37 rokov. Najviac vymenovaných profesorov bolo navrhnutých z  UK Bratislava (20), UKF Nitra (13) a UMB Banská Bystrica (10).</w:t>
      </w:r>
    </w:p>
    <w:p w14:paraId="0A30CB67" w14:textId="77777777" w:rsidR="005071B7" w:rsidRPr="00041A4F" w:rsidRDefault="005071B7" w:rsidP="005071B7">
      <w:pPr>
        <w:pStyle w:val="spravaodsek"/>
        <w:ind w:left="0" w:firstLine="0"/>
        <w:rPr>
          <w:b/>
        </w:rPr>
      </w:pPr>
      <w:r w:rsidRPr="00041A4F">
        <w:t xml:space="preserve">Podľa údajov z registra zamestnancov vysokých škôl k 31.12.2023 najstarší vysokoškolský učiteľ vo funkcii profesor mal na vysokých školách (vrátane štátnych) vek 87 rokov, najmladší 37 rokov. Menej ako 52 rokov má štvrtina vysokoškolských učiteľov vo funkcii profesor, </w:t>
      </w:r>
      <w:r w:rsidRPr="00041A4F">
        <w:rPr>
          <w:b/>
        </w:rPr>
        <w:t>medián veku bol 61 rokov</w:t>
      </w:r>
      <w:r w:rsidRPr="00041A4F">
        <w:t xml:space="preserve"> a štvrtina vysokoškolských učiteľov vo funkcii profesor mala vek viac ako 67 rokov</w:t>
      </w:r>
      <w:r w:rsidRPr="00041A4F">
        <w:rPr>
          <w:rStyle w:val="Odkaznapoznmkupodiarou"/>
        </w:rPr>
        <w:footnoteReference w:id="10"/>
      </w:r>
      <w:r w:rsidRPr="00041A4F">
        <w:t>.</w:t>
      </w:r>
    </w:p>
    <w:p w14:paraId="0CF7E0D9" w14:textId="77777777" w:rsidR="005071B7" w:rsidRPr="00041A4F" w:rsidRDefault="005071B7" w:rsidP="005071B7">
      <w:pPr>
        <w:pStyle w:val="spravaodsek"/>
        <w:ind w:left="0" w:firstLine="0"/>
        <w:rPr>
          <w:b/>
        </w:rPr>
      </w:pPr>
      <w:r w:rsidRPr="00041A4F">
        <w:t xml:space="preserve">Vek vysokoškolských učiteľov vo </w:t>
      </w:r>
      <w:r w:rsidRPr="00041A4F">
        <w:rPr>
          <w:b/>
        </w:rPr>
        <w:t>funkcii docent</w:t>
      </w:r>
      <w:r w:rsidRPr="00041A4F">
        <w:t xml:space="preserve"> bol od 30 do 86 rokov. Štvrtina vysokoškolských učiteľov vo funkcii docent má vek do 44 rokov, </w:t>
      </w:r>
      <w:r w:rsidRPr="00041A4F">
        <w:rPr>
          <w:b/>
        </w:rPr>
        <w:t>medián veku bol 49 rokov</w:t>
      </w:r>
      <w:r w:rsidRPr="00041A4F">
        <w:t xml:space="preserve"> a štvrtina mala viac ako 59 rokov.</w:t>
      </w:r>
    </w:p>
    <w:p w14:paraId="18EE685E" w14:textId="77777777" w:rsidR="00A637EA" w:rsidRPr="00A51E4F" w:rsidRDefault="00A637EA" w:rsidP="00A637EA">
      <w:pPr>
        <w:pStyle w:val="spravaodsek"/>
        <w:numPr>
          <w:ilvl w:val="0"/>
          <w:numId w:val="0"/>
        </w:numPr>
        <w:rPr>
          <w:b/>
        </w:rPr>
      </w:pPr>
      <w:r w:rsidRPr="00A51E4F">
        <w:rPr>
          <w:noProof/>
        </w:rPr>
        <mc:AlternateContent>
          <mc:Choice Requires="cx1">
            <w:drawing>
              <wp:inline distT="0" distB="0" distL="0" distR="0" wp14:anchorId="05877D3B" wp14:editId="39DBFD47">
                <wp:extent cx="5615940" cy="3131820"/>
                <wp:effectExtent l="0" t="0" r="3810" b="11430"/>
                <wp:docPr id="1" name="Graf 1">
                  <a:extLst xmlns:a="http://schemas.openxmlformats.org/drawingml/2006/main">
                    <a:ext uri="{FF2B5EF4-FFF2-40B4-BE49-F238E27FC236}">
                      <a16:creationId xmlns:a16="http://schemas.microsoft.com/office/drawing/2014/main" id="{3F9E13CF-899B-4BB7-B38F-869C69EB01F7}"/>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2"/>
                  </a:graphicData>
                </a:graphic>
              </wp:inline>
            </w:drawing>
          </mc:Choice>
          <mc:Fallback>
            <w:drawing>
              <wp:inline distT="0" distB="0" distL="0" distR="0" wp14:anchorId="05877D3B" wp14:editId="39DBFD47">
                <wp:extent cx="5615940" cy="3131820"/>
                <wp:effectExtent l="0" t="0" r="3810" b="11430"/>
                <wp:docPr id="1" name="Graf 1">
                  <a:extLst xmlns:a="http://schemas.openxmlformats.org/drawingml/2006/main">
                    <a:ext uri="{FF2B5EF4-FFF2-40B4-BE49-F238E27FC236}">
                      <a16:creationId xmlns:a16="http://schemas.microsoft.com/office/drawing/2014/main" id="{3F9E13CF-899B-4BB7-B38F-869C69EB01F7}"/>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Graf 1">
                          <a:extLst>
                            <a:ext uri="{FF2B5EF4-FFF2-40B4-BE49-F238E27FC236}">
                              <a16:creationId xmlns:a16="http://schemas.microsoft.com/office/drawing/2014/main" id="{3F9E13CF-899B-4BB7-B38F-869C69EB01F7}"/>
                            </a:ext>
                          </a:extLst>
                        </pic:cNvPr>
                        <pic:cNvPicPr>
                          <a:picLocks noGrp="1" noRot="1" noChangeAspect="1" noMove="1" noResize="1" noEditPoints="1" noAdjustHandles="1" noChangeArrowheads="1" noChangeShapeType="1"/>
                        </pic:cNvPicPr>
                      </pic:nvPicPr>
                      <pic:blipFill>
                        <a:blip r:embed="rId16"/>
                        <a:stretch>
                          <a:fillRect/>
                        </a:stretch>
                      </pic:blipFill>
                      <pic:spPr>
                        <a:xfrm>
                          <a:off x="0" y="0"/>
                          <a:ext cx="5615940" cy="3131820"/>
                        </a:xfrm>
                        <a:prstGeom prst="rect">
                          <a:avLst/>
                        </a:prstGeom>
                      </pic:spPr>
                    </pic:pic>
                  </a:graphicData>
                </a:graphic>
              </wp:inline>
            </w:drawing>
          </mc:Fallback>
        </mc:AlternateContent>
      </w:r>
    </w:p>
    <w:p w14:paraId="0D269333" w14:textId="77777777" w:rsidR="00A637EA" w:rsidRPr="00A51E4F" w:rsidRDefault="00A637EA" w:rsidP="00FD3D0C">
      <w:pPr>
        <w:pStyle w:val="Popis"/>
      </w:pPr>
      <w:bookmarkStart w:id="47" w:name="_Toc52463611"/>
      <w:r w:rsidRPr="00A51E4F">
        <w:t xml:space="preserve">Graf č. 2 - Veková štruktúra vysokoškolských učiteľov vysokých škôl (vrátane štátnych)  (minimálny vek, prvý </w:t>
      </w:r>
      <w:proofErr w:type="spellStart"/>
      <w:r w:rsidRPr="00A51E4F">
        <w:t>kvartil</w:t>
      </w:r>
      <w:proofErr w:type="spellEnd"/>
      <w:r w:rsidRPr="00A51E4F">
        <w:t xml:space="preserve">, medián, tretí </w:t>
      </w:r>
      <w:proofErr w:type="spellStart"/>
      <w:r w:rsidRPr="00A51E4F">
        <w:t>kvartil</w:t>
      </w:r>
      <w:proofErr w:type="spellEnd"/>
      <w:r w:rsidRPr="00A51E4F">
        <w:t xml:space="preserve"> a maximálny vek), zdroj: Register zamestnancov vysokých škôl</w:t>
      </w:r>
      <w:bookmarkEnd w:id="47"/>
    </w:p>
    <w:p w14:paraId="1BE9D615" w14:textId="77777777" w:rsidR="00A637EA" w:rsidRPr="00A51E4F" w:rsidRDefault="00A637EA" w:rsidP="00A637EA">
      <w:pPr>
        <w:pStyle w:val="spravaodsek"/>
        <w:ind w:left="0" w:firstLine="0"/>
        <w:rPr>
          <w:b/>
        </w:rPr>
      </w:pPr>
      <w:r w:rsidRPr="00A51E4F">
        <w:t xml:space="preserve">Podľa stavu k 31. 12. 2023 počet fyzických osôb zamestnaných na vysokých školách (vrátane súkromných a štátnych) ako vysokoškolský učiteľ alebo výskumný/umelecký pracovník medziročne poklesol (vrátane počtu zamestnancov mimo pracovného pomeru, pričom sa nezohľadňuje výška úväzku). V rámci zamestnancov v pracovnom pomere v roku 2023 bol zaznamenaný pokles v prípade funkčných miest profesorov o  15 osôb a nárast o 16 osôb bol zaznamenaný v prípade docentov. Počet vedeckých pracovníkov sa medziročne znížil o 50 osôb a počet lektorov o 109 osôb. K  poklesu v rámci zamestnancov v pracovnom pomere došlo v prípade odborných asistentov, kde sa počet fyzických osôb v tejto funkcii znížil medziročne o 109 osôb a v prípade asistentov nastal nárast o 5 osôb. </w:t>
      </w:r>
    </w:p>
    <w:p w14:paraId="74C6B333" w14:textId="77777777" w:rsidR="00A637EA" w:rsidRPr="00A51E4F" w:rsidRDefault="00A637EA" w:rsidP="00A637EA">
      <w:pPr>
        <w:pStyle w:val="spravaodsek"/>
        <w:ind w:left="0" w:firstLine="0"/>
      </w:pPr>
      <w:r w:rsidRPr="00A51E4F">
        <w:t xml:space="preserve">Prezidentka Slovenskej republiky vymenovala v roku 2023 jednu rektorku a sedem  rektorov verejných vysokých škôl (TUKE, PU, VŠMU, UPJŠ, UVLF, EU, UK a VŠVÚ), dvoch rektorov súkromných vysokých škôl (VŠMPISM a VŠBM) a jedného rektora </w:t>
      </w:r>
      <w:r>
        <w:t>štátnej vysokej školy</w:t>
      </w:r>
      <w:r w:rsidRPr="00A51E4F">
        <w:t xml:space="preserve"> (AOS). Prezidentka Slovenskej republiky v roku 2023 odvolala jednu rektorku štátnej vysokej školy (APZ).</w:t>
      </w:r>
    </w:p>
    <w:p w14:paraId="05D5A7FD" w14:textId="77777777" w:rsidR="00A637EA" w:rsidRPr="00A51E4F" w:rsidRDefault="00A637EA" w:rsidP="00A637EA">
      <w:pPr>
        <w:pStyle w:val="spravaodsek"/>
        <w:ind w:left="0" w:firstLine="0"/>
        <w:rPr>
          <w:b/>
        </w:rPr>
      </w:pPr>
      <w:r w:rsidRPr="00A51E4F">
        <w:lastRenderedPageBreak/>
        <w:t>Slovenská komisia pre vedecké hodnosti (ďalej len „SKVH“), poradný orgán ministra školstva, vedy, výskumu a športu SR na rozhodovanie o otázkach týkajúcich sa udeľovania najvyššej vedeckej hodnosti doktora vied „DrSc.“, prerokovala v roku 2023 celkovo 17 návrhov na obhajobu vedeckej hodnosti doktora vied (čo je o 9 viac ako v predchádzajúcom roku). Z návrhov, ktoré SKVH odporučila na obhajobu, boli v roku 2023 vedeckými radami vysokých škôl a Slovenskej akadémie vied na Slovensku udelené 4 vedecké hodnosti doktora vied „DrSc.“, čo je o 13 menej ako v prechádzajúcom roku.</w:t>
      </w:r>
    </w:p>
    <w:p w14:paraId="709A3D25" w14:textId="700857D7" w:rsidR="00A637EA" w:rsidRDefault="00A637EA" w:rsidP="00A637EA">
      <w:pPr>
        <w:pStyle w:val="spravaodsek"/>
        <w:ind w:left="0" w:firstLine="0"/>
        <w:rPr>
          <w:b/>
        </w:rPr>
      </w:pPr>
      <w:r w:rsidRPr="00A51E4F">
        <w:t xml:space="preserve">Podrobnejšie údaje týkajúce sa zamestnancov vysokých škôl sú uvedené </w:t>
      </w:r>
      <w:r w:rsidRPr="00A51E4F">
        <w:rPr>
          <w:b/>
        </w:rPr>
        <w:t>v tabuľkách č. 10, 11a, 11b, 11c a 12.</w:t>
      </w:r>
    </w:p>
    <w:p w14:paraId="0B1ED15D" w14:textId="77777777" w:rsidR="00F70D8C" w:rsidRPr="00A51E4F" w:rsidRDefault="00F70D8C" w:rsidP="00F70D8C">
      <w:pPr>
        <w:pStyle w:val="spravaodsek"/>
        <w:numPr>
          <w:ilvl w:val="0"/>
          <w:numId w:val="0"/>
        </w:numPr>
        <w:rPr>
          <w:b/>
        </w:rPr>
      </w:pPr>
    </w:p>
    <w:p w14:paraId="6828A309" w14:textId="77777777" w:rsidR="00A637EA" w:rsidRPr="00A51E4F" w:rsidRDefault="00A637EA" w:rsidP="00A637EA">
      <w:pPr>
        <w:pStyle w:val="Nadpis3-vavo"/>
        <w:numPr>
          <w:ilvl w:val="2"/>
          <w:numId w:val="1"/>
        </w:numPr>
        <w:ind w:left="0" w:firstLine="0"/>
      </w:pPr>
      <w:bookmarkStart w:id="48" w:name="_Toc119680653"/>
      <w:bookmarkStart w:id="49" w:name="_Toc181703028"/>
      <w:bookmarkStart w:id="50" w:name="_Toc136065585"/>
      <w:bookmarkStart w:id="51" w:name="_Toc264838386"/>
      <w:r w:rsidRPr="00A51E4F">
        <w:t>1.5 Vysokoškolská veda a technika</w:t>
      </w:r>
      <w:bookmarkEnd w:id="48"/>
      <w:bookmarkEnd w:id="49"/>
    </w:p>
    <w:p w14:paraId="7A036E00" w14:textId="77777777" w:rsidR="00A637EA" w:rsidRPr="00A51E4F" w:rsidRDefault="00A637EA" w:rsidP="00A637EA">
      <w:pPr>
        <w:pStyle w:val="spravaodsek"/>
        <w:ind w:left="0" w:firstLine="0"/>
      </w:pPr>
      <w:r w:rsidRPr="00A51E4F">
        <w:t>Vysoké školy získali v roku 2023 finančné prostriedky na uskutočňovanie výskumu a vývoja zo štátneho rozpočtu takmer výlučne prostredníctvom kapitoly ministerstva. Získavali ich ako inštitucionálnu formu podpory výskumu a vývoja v rámci rozpočtového programu 077 – Vysokoškolské vzdelávanie a veda, sociálna podpora študentov vysokých škôl a tiež ako účelovú formu podpory na základe súťaže s ostatnými subjektmi zaoberajúcimi sa výskumom a vývojom z Agentúry na podporu výskumu a vývoja (ďalej „APVV“).</w:t>
      </w:r>
    </w:p>
    <w:p w14:paraId="709FFF1E" w14:textId="77777777" w:rsidR="00A637EA" w:rsidRPr="00A51E4F" w:rsidRDefault="00A637EA" w:rsidP="00A637EA">
      <w:pPr>
        <w:pStyle w:val="Nadpis4"/>
        <w:numPr>
          <w:ilvl w:val="3"/>
          <w:numId w:val="0"/>
        </w:numPr>
        <w:tabs>
          <w:tab w:val="left" w:pos="5363"/>
        </w:tabs>
        <w:rPr>
          <w:lang w:val="sk-SK"/>
        </w:rPr>
      </w:pPr>
      <w:bookmarkStart w:id="52" w:name="_Toc119680654"/>
      <w:bookmarkStart w:id="53" w:name="_Toc181703029"/>
      <w:r w:rsidRPr="00A51E4F">
        <w:rPr>
          <w:lang w:val="sk-SK"/>
        </w:rPr>
        <w:t>Podprogram Vysokoškolská veda a technika</w:t>
      </w:r>
      <w:bookmarkEnd w:id="52"/>
      <w:bookmarkEnd w:id="53"/>
    </w:p>
    <w:p w14:paraId="450B0B53" w14:textId="77777777" w:rsidR="00A637EA" w:rsidRPr="00A51E4F" w:rsidRDefault="00A637EA" w:rsidP="00A637EA">
      <w:pPr>
        <w:pStyle w:val="spravaodsek"/>
        <w:ind w:left="0" w:firstLine="0"/>
      </w:pPr>
      <w:r w:rsidRPr="00A51E4F">
        <w:t xml:space="preserve">V rámci podprogramu </w:t>
      </w:r>
      <w:r w:rsidRPr="00A51E4F">
        <w:rPr>
          <w:iCs/>
        </w:rPr>
        <w:t xml:space="preserve">077 12 – Vysokoškolská veda a technika </w:t>
      </w:r>
      <w:r w:rsidRPr="00A51E4F">
        <w:t>bola v roku 2023 ministerstvom podporovaná oblasť:</w:t>
      </w:r>
    </w:p>
    <w:p w14:paraId="53BE3882" w14:textId="77777777" w:rsidR="00A637EA" w:rsidRPr="00A51E4F" w:rsidRDefault="00A637EA" w:rsidP="00A637EA">
      <w:pPr>
        <w:pStyle w:val="Zoznam3"/>
        <w:numPr>
          <w:ilvl w:val="0"/>
          <w:numId w:val="13"/>
        </w:numPr>
        <w:ind w:left="0" w:firstLine="0"/>
      </w:pPr>
      <w:r w:rsidRPr="00A51E4F">
        <w:rPr>
          <w:bCs/>
        </w:rPr>
        <w:t>prevádzky a rozvoja infraštruktúry</w:t>
      </w:r>
      <w:r w:rsidRPr="00A51E4F">
        <w:t xml:space="preserve"> pre výskum a vývoj,</w:t>
      </w:r>
    </w:p>
    <w:p w14:paraId="438AA666" w14:textId="77777777" w:rsidR="00A637EA" w:rsidRPr="00A51E4F" w:rsidRDefault="00A637EA" w:rsidP="00A637EA">
      <w:pPr>
        <w:pStyle w:val="Zoznam3"/>
        <w:numPr>
          <w:ilvl w:val="0"/>
          <w:numId w:val="13"/>
        </w:numPr>
        <w:ind w:left="0" w:firstLine="0"/>
      </w:pPr>
      <w:r w:rsidRPr="00A51E4F">
        <w:rPr>
          <w:bCs/>
        </w:rPr>
        <w:t>základného výskumu</w:t>
      </w:r>
      <w:r w:rsidRPr="00A51E4F">
        <w:t xml:space="preserve"> prostredníctvom vnútorného grantového systému </w:t>
      </w:r>
      <w:r w:rsidRPr="00A51E4F">
        <w:rPr>
          <w:bCs/>
        </w:rPr>
        <w:t>VEGA</w:t>
      </w:r>
      <w:r w:rsidRPr="00A51E4F">
        <w:t>,</w:t>
      </w:r>
    </w:p>
    <w:p w14:paraId="391E625C" w14:textId="77777777" w:rsidR="00A637EA" w:rsidRPr="00A51E4F" w:rsidRDefault="00A637EA" w:rsidP="00A637EA">
      <w:pPr>
        <w:pStyle w:val="Zoznam3"/>
        <w:numPr>
          <w:ilvl w:val="0"/>
          <w:numId w:val="13"/>
        </w:numPr>
        <w:ind w:left="0" w:firstLine="0"/>
      </w:pPr>
      <w:r w:rsidRPr="00A51E4F">
        <w:t xml:space="preserve">aplikovaného </w:t>
      </w:r>
      <w:r w:rsidRPr="00A51E4F">
        <w:rPr>
          <w:bCs/>
        </w:rPr>
        <w:t>výskumu pre rezort školstva</w:t>
      </w:r>
      <w:r w:rsidRPr="00A51E4F">
        <w:t xml:space="preserve"> prostredníctvom vnútorného grantového systému </w:t>
      </w:r>
      <w:r w:rsidRPr="00A51E4F">
        <w:rPr>
          <w:bCs/>
        </w:rPr>
        <w:t>KEGA</w:t>
      </w:r>
      <w:r w:rsidRPr="00A51E4F">
        <w:t>.</w:t>
      </w:r>
    </w:p>
    <w:p w14:paraId="5DB02BF3" w14:textId="77777777" w:rsidR="00A637EA" w:rsidRPr="00A51E4F" w:rsidRDefault="00A637EA" w:rsidP="00A637EA">
      <w:pPr>
        <w:pStyle w:val="spravaodsek"/>
        <w:ind w:left="0" w:firstLine="0"/>
        <w:rPr>
          <w:sz w:val="22"/>
          <w:szCs w:val="22"/>
        </w:rPr>
      </w:pPr>
      <w:bookmarkStart w:id="54" w:name="_Toc198705331"/>
      <w:bookmarkStart w:id="55" w:name="_Toc232215242"/>
      <w:bookmarkStart w:id="56" w:name="_Toc232791881"/>
      <w:bookmarkEnd w:id="50"/>
      <w:bookmarkEnd w:id="51"/>
      <w:r w:rsidRPr="00A51E4F">
        <w:t xml:space="preserve">Na prevádzku a rozvoj infraštruktúry pre výskum a vývoj bolo z dotácie pre verejné vysoké školy v roku 2023 vyčlenených </w:t>
      </w:r>
      <w:r w:rsidRPr="00A51E4F">
        <w:rPr>
          <w:b/>
        </w:rPr>
        <w:t xml:space="preserve">173 669 264 €, </w:t>
      </w:r>
      <w:proofErr w:type="spellStart"/>
      <w:r w:rsidRPr="00A51E4F">
        <w:t>t.j</w:t>
      </w:r>
      <w:proofErr w:type="spellEnd"/>
      <w:r w:rsidRPr="00A51E4F">
        <w:t>. rozpočet vyšší o </w:t>
      </w:r>
      <w:r w:rsidRPr="00A51E4F">
        <w:rPr>
          <w:b/>
        </w:rPr>
        <w:t>11 759 408 €</w:t>
      </w:r>
      <w:r w:rsidRPr="00A51E4F">
        <w:t xml:space="preserve"> ako v roku 2022. Spôsob rozpisu finančných prostriedkov je uvedený v časti 2.1. </w:t>
      </w:r>
    </w:p>
    <w:p w14:paraId="4A9302E3" w14:textId="77777777" w:rsidR="00A637EA" w:rsidRPr="00A51E4F" w:rsidRDefault="00A637EA" w:rsidP="00A637EA">
      <w:pPr>
        <w:pStyle w:val="spravaodsek"/>
        <w:ind w:left="0" w:firstLine="0"/>
      </w:pPr>
      <w:r w:rsidRPr="00A51E4F">
        <w:t xml:space="preserve">Na podporu projektov základného výskumu prostredníctvom grantovej schémy </w:t>
      </w:r>
      <w:r w:rsidRPr="00A51E4F">
        <w:rPr>
          <w:b/>
        </w:rPr>
        <w:t xml:space="preserve">VEGA </w:t>
      </w:r>
      <w:r w:rsidRPr="00A51E4F">
        <w:t xml:space="preserve">bolo v roku 2023 na verejné vysoké školy </w:t>
      </w:r>
      <w:r w:rsidRPr="00A51E4F">
        <w:rPr>
          <w:b/>
        </w:rPr>
        <w:t>rozpísaných 12 733 908 €</w:t>
      </w:r>
      <w:r w:rsidRPr="00A51E4F">
        <w:rPr>
          <w:rStyle w:val="Odkaznapoznmkupodiarou"/>
        </w:rPr>
        <w:footnoteReference w:id="11"/>
      </w:r>
      <w:r w:rsidRPr="00A51E4F">
        <w:rPr>
          <w:vertAlign w:val="superscript"/>
        </w:rPr>
        <w:t xml:space="preserve"> </w:t>
      </w:r>
      <w:r w:rsidRPr="00A51E4F">
        <w:t>(uvedená suma je vrátane spoločných projektov so Slovenskou akadémiou vied, ďalej len „SAV“, ale bez dotácie Medzinárodnému laserovému centru), čo je o 16 092 € menej ako v roku 2022. Výber a hodnotenie projektov uskutočnilo trinásť komisií zložených z odborníkov z vysokých škôl a z pracovísk SAV.</w:t>
      </w:r>
    </w:p>
    <w:p w14:paraId="04E290BD" w14:textId="77777777" w:rsidR="00A637EA" w:rsidRPr="00A51E4F" w:rsidRDefault="00A637EA" w:rsidP="00A637EA">
      <w:pPr>
        <w:pStyle w:val="spravaodsek"/>
        <w:ind w:left="0" w:firstLine="0"/>
      </w:pPr>
      <w:r w:rsidRPr="00A51E4F">
        <w:t>V rámci verejných vysokých škôl</w:t>
      </w:r>
      <w:r w:rsidRPr="00A51E4F">
        <w:rPr>
          <w:b/>
        </w:rPr>
        <w:t xml:space="preserve"> na jeden projekt VEGA</w:t>
      </w:r>
      <w:r w:rsidRPr="00A51E4F">
        <w:t xml:space="preserve"> bolo v priemere vynaložených takmer </w:t>
      </w:r>
      <w:r w:rsidRPr="00A51E4F">
        <w:rPr>
          <w:b/>
        </w:rPr>
        <w:t>10 404 €</w:t>
      </w:r>
      <w:r w:rsidRPr="00A51E4F">
        <w:t>, čo je o 277 € viac ako v predchádzajúcom roku, pričom počet financovaných projektov VEGA oproti roku 2022 poklesol o 35 projektov.</w:t>
      </w:r>
    </w:p>
    <w:p w14:paraId="02D76713" w14:textId="77777777" w:rsidR="00A637EA" w:rsidRPr="00A51E4F" w:rsidRDefault="00A637EA" w:rsidP="00A637EA">
      <w:pPr>
        <w:pStyle w:val="spravaodsek"/>
        <w:ind w:left="0" w:firstLine="0"/>
      </w:pPr>
      <w:r w:rsidRPr="00A51E4F">
        <w:t xml:space="preserve">Prehľad o úspešnosti jednotlivých vysokých škôl v rámci VEGA je </w:t>
      </w:r>
      <w:r w:rsidRPr="00A51E4F">
        <w:rPr>
          <w:b/>
        </w:rPr>
        <w:t>v tabuľke č. 13a.</w:t>
      </w:r>
      <w:r w:rsidRPr="00A51E4F">
        <w:t xml:space="preserve"> Údaje o počte riešených projektov a výška finančných prostriedkov poskytnutých na ich riešenie podľa jednotlivých odborných komisií VEGA sú uvedené </w:t>
      </w:r>
      <w:r w:rsidRPr="00A51E4F">
        <w:rPr>
          <w:b/>
        </w:rPr>
        <w:t>v tabuľke č. 13b.</w:t>
      </w:r>
    </w:p>
    <w:p w14:paraId="1C99F129" w14:textId="77777777" w:rsidR="00A637EA" w:rsidRPr="00A51E4F" w:rsidRDefault="00A637EA" w:rsidP="00A637EA">
      <w:pPr>
        <w:pStyle w:val="spravaodsek"/>
        <w:ind w:left="0" w:firstLine="0"/>
      </w:pPr>
      <w:r w:rsidRPr="00A51E4F">
        <w:t xml:space="preserve">Na podporu projektov v oblasti výskumu pre rezort školstva prostredníctvom systému </w:t>
      </w:r>
      <w:r w:rsidRPr="00A51E4F">
        <w:rPr>
          <w:b/>
        </w:rPr>
        <w:t>KEGA</w:t>
      </w:r>
      <w:r w:rsidRPr="00A51E4F">
        <w:t xml:space="preserve"> bolo v roku 2023 </w:t>
      </w:r>
      <w:r w:rsidRPr="00A51E4F">
        <w:rPr>
          <w:b/>
        </w:rPr>
        <w:t>rozpísaných 4 900 000 €</w:t>
      </w:r>
      <w:r w:rsidRPr="00A51E4F">
        <w:t xml:space="preserve"> (rovnako ako v roku 2022). V roku 2023 bolo prostredníctvom KEGA finančne podporených 533 projektov (160 nových projektov </w:t>
      </w:r>
      <w:r w:rsidRPr="00A51E4F">
        <w:lastRenderedPageBreak/>
        <w:t xml:space="preserve">so začiatkom riešenia v roku 2023 a 373 projektov pokračujúcich v riešení). V roku 2023 sa znížil počet financovaných projektov o 22 oproti predchádzajúcemu roku. Výber a hodnotenie projektov KEGA zabezpečovali štyri komisie zložené z odborníkov z vysokých škôl. Prehľad o úspešnosti jednotlivých vysokých škôl v rámci KEGA je uvedený </w:t>
      </w:r>
      <w:r w:rsidRPr="00A51E4F">
        <w:rPr>
          <w:b/>
        </w:rPr>
        <w:t>v tabuľke č. 14.</w:t>
      </w:r>
    </w:p>
    <w:p w14:paraId="58C580A5" w14:textId="77777777" w:rsidR="00A637EA" w:rsidRPr="00A51E4F" w:rsidRDefault="00A637EA" w:rsidP="00FD3D0C">
      <w:pPr>
        <w:pStyle w:val="Nadpis4"/>
        <w:jc w:val="both"/>
        <w:rPr>
          <w:lang w:val="sk-SK"/>
        </w:rPr>
      </w:pPr>
      <w:bookmarkStart w:id="57" w:name="_Toc181703030"/>
      <w:r w:rsidRPr="00A51E4F">
        <w:rPr>
          <w:lang w:val="sk-SK"/>
        </w:rPr>
        <w:t xml:space="preserve">Aktivity verejných vysokých škôl v rámci štátnych programov a projektov podporovaných </w:t>
      </w:r>
      <w:bookmarkEnd w:id="54"/>
      <w:bookmarkEnd w:id="55"/>
      <w:bookmarkEnd w:id="56"/>
      <w:r w:rsidRPr="00A51E4F">
        <w:rPr>
          <w:lang w:val="sk-SK"/>
        </w:rPr>
        <w:t>APVV</w:t>
      </w:r>
      <w:bookmarkEnd w:id="57"/>
      <w:r w:rsidRPr="00A51E4F">
        <w:rPr>
          <w:lang w:val="sk-SK"/>
        </w:rPr>
        <w:t xml:space="preserve"> </w:t>
      </w:r>
    </w:p>
    <w:p w14:paraId="2BE5271D" w14:textId="681177B7" w:rsidR="00A637EA" w:rsidRPr="00A51E4F" w:rsidRDefault="00A637EA" w:rsidP="00A637EA">
      <w:pPr>
        <w:pStyle w:val="spravaodsek"/>
        <w:ind w:left="0" w:firstLine="0"/>
      </w:pPr>
      <w:r w:rsidRPr="00A51E4F">
        <w:t xml:space="preserve">APVV poskytla v rámci podpory projektov financovaných na verejných vysokých školách z </w:t>
      </w:r>
      <w:r w:rsidRPr="00A51E4F">
        <w:rPr>
          <w:b/>
        </w:rPr>
        <w:t>prostriedkov APVV spolu 21 721 393,14 €</w:t>
      </w:r>
      <w:r w:rsidRPr="00A51E4F">
        <w:t xml:space="preserve"> (v roku 2022 to bolo 21 376 219,00 €, čo predstavuje nárast o 1,61 %). Od roku 2016 podiel poskytovaných finančných prostriedkov narastal</w:t>
      </w:r>
      <w:r>
        <w:t xml:space="preserve"> </w:t>
      </w:r>
      <w:r w:rsidRPr="00A51E4F">
        <w:t>až do roku 2020, odkedy sa drž</w:t>
      </w:r>
      <w:r>
        <w:t>al</w:t>
      </w:r>
      <w:r w:rsidRPr="00A51E4F">
        <w:t xml:space="preserve"> pri hodnote 60%</w:t>
      </w:r>
      <w:r>
        <w:t xml:space="preserve"> </w:t>
      </w:r>
      <w:r w:rsidRPr="00A51E4F">
        <w:t xml:space="preserve">(v roku 2016 to bolo 14 744 636,00 €, čo predstavuje nárast o 47,32 %). Podiel </w:t>
      </w:r>
      <w:r>
        <w:t xml:space="preserve">prostriedkov </w:t>
      </w:r>
      <w:r w:rsidRPr="00A51E4F">
        <w:t xml:space="preserve">v roku 2023 </w:t>
      </w:r>
      <w:r w:rsidR="00E540AC">
        <w:t xml:space="preserve">oproti roku 2020 </w:t>
      </w:r>
      <w:r w:rsidRPr="00A51E4F">
        <w:t xml:space="preserve">mierne stúpol o 6,36 percentuálneho bodu. </w:t>
      </w:r>
      <w:r w:rsidRPr="00A51E4F">
        <w:rPr>
          <w:b/>
        </w:rPr>
        <w:t>Podiel verejných vysokých škôl</w:t>
      </w:r>
      <w:r w:rsidRPr="00A51E4F">
        <w:t xml:space="preserve"> na celkovom objeme finančných prostriedkov poskytnutých na podporu projektov APVV </w:t>
      </w:r>
      <w:r w:rsidRPr="00A51E4F">
        <w:rPr>
          <w:b/>
        </w:rPr>
        <w:t>predstavuje 60,29 %</w:t>
      </w:r>
      <w:r w:rsidRPr="00A51E4F">
        <w:t xml:space="preserve">. V porovnaní s rokom 2022 ide o mierny nárast (o 1,61 percentuálneho bodu). </w:t>
      </w:r>
      <w:r>
        <w:t xml:space="preserve">  </w:t>
      </w:r>
    </w:p>
    <w:p w14:paraId="111A4FF7" w14:textId="77777777" w:rsidR="00A637EA" w:rsidRPr="00A51E4F" w:rsidRDefault="00A637EA" w:rsidP="00A637EA">
      <w:pPr>
        <w:pStyle w:val="spravaodsek"/>
        <w:ind w:left="0" w:firstLine="0"/>
      </w:pPr>
      <w:r w:rsidRPr="00A51E4F">
        <w:t xml:space="preserve">Pozícia sektora verejných vysokých škôl v rámci sektorov výskumu a vývoja pri získavaní účelovej podpory výskumu a vývoja prostredníctvom APVV zostala v roku 2023 dominantná. V roku 2023 bola vyhlásená všeobecná výzva APVV. Podporené projekty z tejto grantovej schémy budú financované od 1. júla 2024. V roku 2023 bolo vyhlásených niekoľko bilaterálnych výziev, a tiež výskumná bilaterálna výzva v spolupráci s Izraelom (SK-IL RD 2023), so začiatkom financovania projektov v roku 2024 a celkovou sumou 480 000 €. V roku 2023 boli zároveň poskytované finančné prostriedky na pokračujúce projekty z predchádzajúcich rokov v grantových schémach všeobecnej výzvy, </w:t>
      </w:r>
      <w:proofErr w:type="spellStart"/>
      <w:r w:rsidRPr="00A51E4F">
        <w:t>mobilitných</w:t>
      </w:r>
      <w:proofErr w:type="spellEnd"/>
      <w:r w:rsidRPr="00A51E4F">
        <w:t xml:space="preserve"> projektov a výskumných bilaterálnych projektov. </w:t>
      </w:r>
    </w:p>
    <w:p w14:paraId="397A74B2" w14:textId="77777777" w:rsidR="00A637EA" w:rsidRPr="00A51E4F" w:rsidRDefault="00A637EA" w:rsidP="00A637EA">
      <w:pPr>
        <w:pStyle w:val="spravaodsek"/>
        <w:ind w:left="0" w:firstLine="0"/>
      </w:pPr>
      <w:r w:rsidRPr="00A51E4F">
        <w:t xml:space="preserve"> Úspešnosť jednotlivých verejných vysokých škôl v získavaní podpory na riešenie úloh výskumu a vývoja priamo z APVV je uvedená v </w:t>
      </w:r>
      <w:r w:rsidRPr="00A51E4F">
        <w:rPr>
          <w:b/>
        </w:rPr>
        <w:t>tabuľke č. 15a</w:t>
      </w:r>
      <w:r w:rsidRPr="00A51E4F">
        <w:t xml:space="preserve">. Porovnanie úspešnosti jednotlivých sektorov výskumu a vývoja na získavaní podpory od APVV v roku 2022 sa nachádza v </w:t>
      </w:r>
      <w:r w:rsidRPr="00A51E4F">
        <w:rPr>
          <w:b/>
        </w:rPr>
        <w:t>tabuľke č. 15b</w:t>
      </w:r>
      <w:r w:rsidRPr="00A51E4F">
        <w:t>.</w:t>
      </w:r>
    </w:p>
    <w:p w14:paraId="29DBB2D2" w14:textId="77777777" w:rsidR="00A637EA" w:rsidRPr="00A51E4F" w:rsidRDefault="00A637EA" w:rsidP="00FD3D0C">
      <w:pPr>
        <w:pStyle w:val="Nadpis4"/>
        <w:jc w:val="both"/>
        <w:rPr>
          <w:lang w:val="sk-SK"/>
        </w:rPr>
      </w:pPr>
      <w:bookmarkStart w:id="58" w:name="_Toc181703031"/>
      <w:r w:rsidRPr="00A51E4F">
        <w:rPr>
          <w:lang w:val="sk-SK"/>
        </w:rPr>
        <w:t>Publikačná a umelecká činnosť</w:t>
      </w:r>
      <w:bookmarkEnd w:id="58"/>
    </w:p>
    <w:p w14:paraId="6C67FA2D" w14:textId="77777777" w:rsidR="00A637EA" w:rsidRPr="00A51E4F" w:rsidRDefault="00A637EA" w:rsidP="00A637EA">
      <w:pPr>
        <w:pStyle w:val="spravaodsek"/>
        <w:ind w:left="0" w:firstLine="0"/>
      </w:pPr>
      <w:r w:rsidRPr="00A51E4F">
        <w:t xml:space="preserve">Za vykazovacie obdobie  2023 bolo vysokými školami v Centrálnom registri evidencie publikačnej činnosti (CREPČ) evidovaných spolu </w:t>
      </w:r>
      <w:r w:rsidRPr="00A51E4F">
        <w:rPr>
          <w:b/>
        </w:rPr>
        <w:t>35 788 výstupov publikačnej činnosti</w:t>
      </w:r>
      <w:r w:rsidRPr="00A51E4F">
        <w:t xml:space="preserve"> vo všetkých kategóriách evidencie publikačnej činnosti v zmysle platnej legislatívy (Vyhláška č. 397/2020 o CREPČ a CREUČ). Všetky publikácie vykazovacieho obdobia 2023 podliehajú formálnej i obsahovej verifikácii, ktorej výsledkom môže byť zmena kategorizácie výstupu publikačnej činnosti, ako aj vyradenie výstupu z evidencie.</w:t>
      </w:r>
      <w:r w:rsidRPr="00A51E4F">
        <w:rPr>
          <w:b/>
        </w:rPr>
        <w:t xml:space="preserve"> </w:t>
      </w:r>
      <w:r w:rsidRPr="00A51E4F">
        <w:t>Verifikácia prebieha priebežne počas roka 2024, po ukončení vykazovacieho obdobia CREPČ 2023.</w:t>
      </w:r>
    </w:p>
    <w:p w14:paraId="6BF59305" w14:textId="77777777" w:rsidR="00A637EA" w:rsidRPr="00A51E4F" w:rsidRDefault="00A637EA" w:rsidP="00A637EA">
      <w:pPr>
        <w:pStyle w:val="spravaodsek"/>
        <w:ind w:left="0" w:firstLine="0"/>
      </w:pPr>
      <w:r w:rsidRPr="00A51E4F">
        <w:t xml:space="preserve">Za vykazovacie obdobie 2023 bolo vysokými školami v Centrálnom registri evidencie umeleckej činnosti (CREUČ) evidovaných spolu </w:t>
      </w:r>
      <w:r w:rsidRPr="00A51E4F">
        <w:rPr>
          <w:b/>
        </w:rPr>
        <w:t>6 889 výstupov umeleckej činnosti</w:t>
      </w:r>
      <w:r w:rsidRPr="00A51E4F">
        <w:t xml:space="preserve"> v zmysle platnej legislatívy (Vyhláška č. 397/2020 o CREPČ a CREUČ). Všetky umelecké výstupy vykazovacieho obdobia 2023 podliehajú formálnej i obsahovej verifikácii, ktorej výsledkom môže byť zmena kategorizácie umeleckého výstupu, ako aj vyradenie výstupu z evidencie. Verifikácia prebieha priebežne počas roka 2024, po ukončení vykazovacieho obdobia CREUČ 2023.</w:t>
      </w:r>
    </w:p>
    <w:p w14:paraId="47161EA0" w14:textId="77777777" w:rsidR="00A637EA" w:rsidRPr="00A51E4F" w:rsidRDefault="00A637EA" w:rsidP="00A637EA">
      <w:pPr>
        <w:pStyle w:val="spravaodsek"/>
        <w:ind w:left="0" w:firstLine="0"/>
      </w:pPr>
      <w:r w:rsidRPr="00A51E4F">
        <w:t xml:space="preserve">Vývoj počtu publikácií, ktoré sú </w:t>
      </w:r>
      <w:r w:rsidRPr="00A51E4F">
        <w:rPr>
          <w:b/>
        </w:rPr>
        <w:t xml:space="preserve">registrované v databáze Web of </w:t>
      </w:r>
      <w:proofErr w:type="spellStart"/>
      <w:r w:rsidRPr="00A51E4F">
        <w:rPr>
          <w:b/>
        </w:rPr>
        <w:t>Science</w:t>
      </w:r>
      <w:proofErr w:type="spellEnd"/>
      <w:r w:rsidRPr="00A51E4F">
        <w:rPr>
          <w:b/>
        </w:rPr>
        <w:t xml:space="preserve"> </w:t>
      </w:r>
      <w:proofErr w:type="spellStart"/>
      <w:r w:rsidRPr="00A51E4F">
        <w:rPr>
          <w:b/>
        </w:rPr>
        <w:t>Core</w:t>
      </w:r>
      <w:proofErr w:type="spellEnd"/>
      <w:r w:rsidRPr="00A51E4F">
        <w:rPr>
          <w:b/>
        </w:rPr>
        <w:t xml:space="preserve"> </w:t>
      </w:r>
      <w:proofErr w:type="spellStart"/>
      <w:r w:rsidRPr="00A51E4F">
        <w:rPr>
          <w:b/>
        </w:rPr>
        <w:t>Collection</w:t>
      </w:r>
      <w:proofErr w:type="spellEnd"/>
      <w:r w:rsidRPr="00A51E4F">
        <w:rPr>
          <w:rStyle w:val="Odkaznapoznmkupodiarou"/>
        </w:rPr>
        <w:footnoteReference w:id="12"/>
      </w:r>
      <w:r w:rsidRPr="00A51E4F">
        <w:t xml:space="preserve"> (ďalej len „</w:t>
      </w:r>
      <w:proofErr w:type="spellStart"/>
      <w:r w:rsidRPr="00A51E4F">
        <w:t>WoS</w:t>
      </w:r>
      <w:proofErr w:type="spellEnd"/>
      <w:r w:rsidRPr="00A51E4F">
        <w:t xml:space="preserve"> CC“) za obdobie 2019 – 2023 je zobrazený </w:t>
      </w:r>
      <w:r w:rsidRPr="00A51E4F">
        <w:rPr>
          <w:b/>
        </w:rPr>
        <w:t xml:space="preserve">v grafe č. 3, </w:t>
      </w:r>
      <w:r w:rsidRPr="00A51E4F">
        <w:t xml:space="preserve">rozdelenom do dvoch častí kvôli prehľadnosti.  </w:t>
      </w:r>
    </w:p>
    <w:p w14:paraId="36A1CB0C" w14:textId="77777777" w:rsidR="00A637EA" w:rsidRPr="00A51E4F" w:rsidRDefault="00A637EA" w:rsidP="00A637EA">
      <w:pPr>
        <w:pStyle w:val="spravaodsek"/>
        <w:numPr>
          <w:ilvl w:val="0"/>
          <w:numId w:val="0"/>
        </w:numPr>
      </w:pPr>
      <w:r w:rsidRPr="00A51E4F">
        <w:lastRenderedPageBreak/>
        <w:t xml:space="preserve"> </w:t>
      </w:r>
      <w:r w:rsidRPr="00A51E4F">
        <w:rPr>
          <w:noProof/>
          <w:lang w:eastAsia="sk-SK"/>
        </w:rPr>
        <w:drawing>
          <wp:inline distT="0" distB="0" distL="0" distR="0" wp14:anchorId="47905327" wp14:editId="06D2C827">
            <wp:extent cx="2886075" cy="1750033"/>
            <wp:effectExtent l="0" t="0" r="0" b="317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27109" cy="1774915"/>
                    </a:xfrm>
                    <a:prstGeom prst="rect">
                      <a:avLst/>
                    </a:prstGeom>
                    <a:noFill/>
                  </pic:spPr>
                </pic:pic>
              </a:graphicData>
            </a:graphic>
          </wp:inline>
        </w:drawing>
      </w:r>
      <w:r w:rsidRPr="00A51E4F">
        <w:t xml:space="preserve">  </w:t>
      </w:r>
      <w:r w:rsidRPr="00A51E4F">
        <w:rPr>
          <w:noProof/>
          <w:lang w:eastAsia="sk-SK"/>
        </w:rPr>
        <w:drawing>
          <wp:inline distT="0" distB="0" distL="0" distR="0" wp14:anchorId="5F55307F" wp14:editId="6232580B">
            <wp:extent cx="2638425" cy="1753218"/>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58032" cy="1766247"/>
                    </a:xfrm>
                    <a:prstGeom prst="rect">
                      <a:avLst/>
                    </a:prstGeom>
                    <a:noFill/>
                  </pic:spPr>
                </pic:pic>
              </a:graphicData>
            </a:graphic>
          </wp:inline>
        </w:drawing>
      </w:r>
    </w:p>
    <w:p w14:paraId="77F76CEA" w14:textId="77777777" w:rsidR="00A637EA" w:rsidRPr="00A51E4F" w:rsidRDefault="00A637EA" w:rsidP="00A637EA">
      <w:pPr>
        <w:pStyle w:val="spravaodsek"/>
        <w:numPr>
          <w:ilvl w:val="0"/>
          <w:numId w:val="0"/>
        </w:numPr>
        <w:spacing w:after="240"/>
        <w:rPr>
          <w:b/>
          <w:sz w:val="22"/>
          <w:szCs w:val="22"/>
        </w:rPr>
      </w:pPr>
      <w:bookmarkStart w:id="59" w:name="_Toc52463613"/>
      <w:r w:rsidRPr="00A51E4F">
        <w:rPr>
          <w:b/>
          <w:sz w:val="22"/>
          <w:szCs w:val="22"/>
        </w:rPr>
        <w:t xml:space="preserve">Graf č. </w:t>
      </w:r>
      <w:r w:rsidRPr="00A51E4F">
        <w:rPr>
          <w:b/>
          <w:noProof/>
          <w:sz w:val="22"/>
          <w:szCs w:val="22"/>
        </w:rPr>
        <w:t>3 a), b)</w:t>
      </w:r>
      <w:r w:rsidRPr="00A51E4F">
        <w:rPr>
          <w:b/>
          <w:sz w:val="22"/>
          <w:szCs w:val="22"/>
        </w:rPr>
        <w:t xml:space="preserve"> - Počet publikácií verejných vysokých škôl registrovaných vo </w:t>
      </w:r>
      <w:proofErr w:type="spellStart"/>
      <w:r w:rsidRPr="00A51E4F">
        <w:rPr>
          <w:b/>
          <w:sz w:val="22"/>
          <w:szCs w:val="22"/>
        </w:rPr>
        <w:t>WoS</w:t>
      </w:r>
      <w:proofErr w:type="spellEnd"/>
      <w:r w:rsidRPr="00A51E4F">
        <w:rPr>
          <w:b/>
          <w:sz w:val="22"/>
          <w:szCs w:val="22"/>
        </w:rPr>
        <w:t xml:space="preserve"> CC v rokoch 2019 – 2023, zdroj: </w:t>
      </w:r>
      <w:proofErr w:type="spellStart"/>
      <w:r w:rsidRPr="00A51E4F">
        <w:rPr>
          <w:b/>
          <w:sz w:val="22"/>
          <w:szCs w:val="22"/>
        </w:rPr>
        <w:t>WoS</w:t>
      </w:r>
      <w:proofErr w:type="spellEnd"/>
      <w:r w:rsidRPr="00A51E4F">
        <w:rPr>
          <w:b/>
          <w:sz w:val="22"/>
          <w:szCs w:val="22"/>
        </w:rPr>
        <w:t xml:space="preserve"> </w:t>
      </w:r>
      <w:bookmarkEnd w:id="59"/>
      <w:r w:rsidRPr="00A51E4F">
        <w:rPr>
          <w:b/>
          <w:sz w:val="22"/>
          <w:szCs w:val="22"/>
        </w:rPr>
        <w:t>CC/</w:t>
      </w:r>
      <w:proofErr w:type="spellStart"/>
      <w:r w:rsidRPr="00A51E4F">
        <w:rPr>
          <w:b/>
          <w:sz w:val="22"/>
          <w:szCs w:val="22"/>
        </w:rPr>
        <w:t>InCites</w:t>
      </w:r>
      <w:proofErr w:type="spellEnd"/>
    </w:p>
    <w:p w14:paraId="6A1A39E0" w14:textId="77777777" w:rsidR="00A637EA" w:rsidRPr="00A51E4F" w:rsidRDefault="00A637EA" w:rsidP="00A637EA">
      <w:pPr>
        <w:pStyle w:val="spravaodsek"/>
        <w:ind w:left="0" w:firstLine="0"/>
      </w:pPr>
      <w:r w:rsidRPr="00A51E4F">
        <w:t>Zastúpenie publikácii v režime voľného prístupu (</w:t>
      </w:r>
      <w:proofErr w:type="spellStart"/>
      <w:r w:rsidRPr="00A51E4F">
        <w:t>open</w:t>
      </w:r>
      <w:proofErr w:type="spellEnd"/>
      <w:r w:rsidRPr="00A51E4F">
        <w:t xml:space="preserve"> </w:t>
      </w:r>
      <w:proofErr w:type="spellStart"/>
      <w:r w:rsidRPr="00A51E4F">
        <w:t>access</w:t>
      </w:r>
      <w:proofErr w:type="spellEnd"/>
      <w:r w:rsidRPr="00A51E4F">
        <w:t>, v skratke OA) a v rámci neho voľným prístupom zlatou cestou v časopisoch z registra OA časopisov (</w:t>
      </w:r>
      <w:proofErr w:type="spellStart"/>
      <w:r w:rsidRPr="00A51E4F">
        <w:t>gold</w:t>
      </w:r>
      <w:proofErr w:type="spellEnd"/>
      <w:r w:rsidRPr="00A51E4F">
        <w:t xml:space="preserve"> </w:t>
      </w:r>
      <w:proofErr w:type="spellStart"/>
      <w:r w:rsidRPr="00A51E4F">
        <w:t>open</w:t>
      </w:r>
      <w:proofErr w:type="spellEnd"/>
      <w:r w:rsidRPr="00A51E4F">
        <w:t xml:space="preserve"> </w:t>
      </w:r>
      <w:proofErr w:type="spellStart"/>
      <w:r w:rsidRPr="00A51E4F">
        <w:t>access</w:t>
      </w:r>
      <w:proofErr w:type="spellEnd"/>
      <w:r w:rsidRPr="00A51E4F">
        <w:t xml:space="preserve"> – zlatá cesta) je znázornené v </w:t>
      </w:r>
      <w:r w:rsidRPr="00A51E4F">
        <w:rPr>
          <w:b/>
        </w:rPr>
        <w:t>grafe č. 4 a), b)</w:t>
      </w:r>
      <w:r w:rsidRPr="00A51E4F">
        <w:t>. Nadpolovičné zastúpenie publikácií (od 50,5</w:t>
      </w:r>
      <w:r>
        <w:t xml:space="preserve"> </w:t>
      </w:r>
      <w:r w:rsidRPr="00A51E4F">
        <w:t xml:space="preserve">% do 77,2 %) v režime OA za obdobie 2019 – 2023 majú všetky vysoké školy okrem UCM Trnava (39,8 %). Zároveň okrem UCM Trnava všetky vysoké školy sú na úrovni, resp. prevyšujú svetový priemer s hodnotou 49,8 %. Pozorovaný je významný trend absolútneho a aj relatívneho rastu voľne prístupných publikácií.  </w:t>
      </w:r>
    </w:p>
    <w:p w14:paraId="0B2B43BC" w14:textId="77777777" w:rsidR="00A637EA" w:rsidRPr="00A51E4F" w:rsidRDefault="00A637EA" w:rsidP="00A637EA">
      <w:pPr>
        <w:pStyle w:val="spravaodsek"/>
        <w:numPr>
          <w:ilvl w:val="0"/>
          <w:numId w:val="0"/>
        </w:numPr>
        <w:jc w:val="left"/>
      </w:pPr>
      <w:r w:rsidRPr="00A51E4F">
        <w:rPr>
          <w:noProof/>
          <w:lang w:eastAsia="sk-SK"/>
        </w:rPr>
        <w:drawing>
          <wp:inline distT="0" distB="0" distL="0" distR="0" wp14:anchorId="40688B04" wp14:editId="05A9FD4F">
            <wp:extent cx="2793076" cy="1678940"/>
            <wp:effectExtent l="0" t="0" r="762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9086" cy="1688564"/>
                    </a:xfrm>
                    <a:prstGeom prst="rect">
                      <a:avLst/>
                    </a:prstGeom>
                    <a:noFill/>
                  </pic:spPr>
                </pic:pic>
              </a:graphicData>
            </a:graphic>
          </wp:inline>
        </w:drawing>
      </w:r>
      <w:r w:rsidRPr="00A51E4F">
        <w:rPr>
          <w:noProof/>
          <w:lang w:eastAsia="sk-SK"/>
        </w:rPr>
        <w:t xml:space="preserve">  </w:t>
      </w:r>
      <w:r w:rsidRPr="00A51E4F">
        <w:rPr>
          <w:noProof/>
          <w:lang w:eastAsia="sk-SK"/>
        </w:rPr>
        <w:drawing>
          <wp:inline distT="0" distB="0" distL="0" distR="0" wp14:anchorId="656785E8" wp14:editId="4F88F6B0">
            <wp:extent cx="2781300" cy="1674181"/>
            <wp:effectExtent l="0" t="0" r="0" b="254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96122" cy="1683103"/>
                    </a:xfrm>
                    <a:prstGeom prst="rect">
                      <a:avLst/>
                    </a:prstGeom>
                    <a:noFill/>
                  </pic:spPr>
                </pic:pic>
              </a:graphicData>
            </a:graphic>
          </wp:inline>
        </w:drawing>
      </w:r>
    </w:p>
    <w:p w14:paraId="15D2325B" w14:textId="77777777" w:rsidR="00A637EA" w:rsidRPr="00A51E4F" w:rsidRDefault="00A637EA" w:rsidP="00FD3D0C">
      <w:pPr>
        <w:pStyle w:val="Popis"/>
        <w:rPr>
          <w:rFonts w:eastAsiaTheme="minorEastAsia"/>
        </w:rPr>
      </w:pPr>
      <w:bookmarkStart w:id="60" w:name="_Toc52463614"/>
      <w:r w:rsidRPr="00A51E4F">
        <w:t xml:space="preserve">Graf č. </w:t>
      </w:r>
      <w:r w:rsidRPr="00A51E4F">
        <w:rPr>
          <w:noProof/>
        </w:rPr>
        <w:t>4</w:t>
      </w:r>
      <w:r w:rsidRPr="00A51E4F">
        <w:t xml:space="preserve"> a), b)- Zastúpenie publikácií verejnej vysokej školy registrovaných vo </w:t>
      </w:r>
      <w:proofErr w:type="spellStart"/>
      <w:r w:rsidRPr="00A51E4F">
        <w:t>WoS</w:t>
      </w:r>
      <w:proofErr w:type="spellEnd"/>
      <w:r w:rsidRPr="00A51E4F">
        <w:t xml:space="preserve"> CC za obdobie 2019 – 2023 publikovaných formou voľného prístupu (OA), zdroj: </w:t>
      </w:r>
      <w:proofErr w:type="spellStart"/>
      <w:r w:rsidRPr="00A51E4F">
        <w:t>WoS</w:t>
      </w:r>
      <w:proofErr w:type="spellEnd"/>
      <w:r w:rsidRPr="00A51E4F">
        <w:t xml:space="preserve"> </w:t>
      </w:r>
      <w:bookmarkEnd w:id="60"/>
      <w:r w:rsidRPr="00A51E4F">
        <w:t>CC/</w:t>
      </w:r>
      <w:proofErr w:type="spellStart"/>
      <w:r w:rsidRPr="00A51E4F">
        <w:t>InCites</w:t>
      </w:r>
      <w:proofErr w:type="spellEnd"/>
    </w:p>
    <w:p w14:paraId="3BE2833B" w14:textId="77777777" w:rsidR="00A637EA" w:rsidRPr="00A51E4F" w:rsidRDefault="00A637EA" w:rsidP="00893279">
      <w:pPr>
        <w:pStyle w:val="spravaodsek"/>
        <w:ind w:left="0" w:firstLine="0"/>
      </w:pPr>
      <w:r w:rsidRPr="00A51E4F">
        <w:rPr>
          <w:b/>
        </w:rPr>
        <w:t>Graf č. 5 a), b)</w:t>
      </w:r>
      <w:r w:rsidRPr="00A51E4F">
        <w:t xml:space="preserve"> ilustruje priemerný počet citácií na priemernú publikáciu autorov verejnej vysokej školy v období 2019 – 2023 a svetový priemer. Za 5-ročné obdobie si svetovo nadpriemerné hodnoty počtu citácií na publikáciu udržiavajú najmä </w:t>
      </w:r>
      <w:proofErr w:type="spellStart"/>
      <w:r w:rsidRPr="00A51E4F">
        <w:t>TvU</w:t>
      </w:r>
      <w:proofErr w:type="spellEnd"/>
      <w:r w:rsidRPr="00A51E4F">
        <w:t xml:space="preserve"> Trnava, TUAD Trenčín, SPU Nitra, TU Zvolen a UK Bratislava. V prípade </w:t>
      </w:r>
      <w:proofErr w:type="spellStart"/>
      <w:r w:rsidRPr="00A51E4F">
        <w:t>TvU</w:t>
      </w:r>
      <w:proofErr w:type="spellEnd"/>
      <w:r w:rsidRPr="00A51E4F">
        <w:t xml:space="preserve"> Trnava ide v roku 2019 o významný nárast (111,5), ktorý nie je pre lepšiu čitateľnosť zaznamenaný priamo v grafe. Spôsobený je štyrmi publikáciami citovanými okolo 2 000-krát. Tesne pod priemernými hodnotami sú UJS Komárno a UPJŠ Košice.</w:t>
      </w:r>
    </w:p>
    <w:p w14:paraId="7BD154C8" w14:textId="77777777" w:rsidR="00A637EA" w:rsidRPr="00A51E4F" w:rsidRDefault="00A637EA" w:rsidP="00A637EA">
      <w:pPr>
        <w:pStyle w:val="spravaodsek"/>
        <w:numPr>
          <w:ilvl w:val="0"/>
          <w:numId w:val="0"/>
        </w:numPr>
        <w:jc w:val="left"/>
      </w:pPr>
      <w:r w:rsidRPr="00A51E4F">
        <w:rPr>
          <w:noProof/>
          <w:lang w:eastAsia="sk-SK"/>
        </w:rPr>
        <w:lastRenderedPageBreak/>
        <mc:AlternateContent>
          <mc:Choice Requires="wps">
            <w:drawing>
              <wp:anchor distT="0" distB="0" distL="114300" distR="114300" simplePos="0" relativeHeight="251661312" behindDoc="0" locked="0" layoutInCell="1" allowOverlap="1" wp14:anchorId="546C9CDF" wp14:editId="65CAF62B">
                <wp:simplePos x="0" y="0"/>
                <wp:positionH relativeFrom="column">
                  <wp:posOffset>942974</wp:posOffset>
                </wp:positionH>
                <wp:positionV relativeFrom="paragraph">
                  <wp:posOffset>85090</wp:posOffset>
                </wp:positionV>
                <wp:extent cx="600075" cy="240030"/>
                <wp:effectExtent l="0" t="0" r="0" b="0"/>
                <wp:wrapNone/>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40030"/>
                        </a:xfrm>
                        <a:prstGeom prst="rect">
                          <a:avLst/>
                        </a:prstGeom>
                        <a:noFill/>
                        <a:ln w="9525">
                          <a:noFill/>
                          <a:miter lim="800000"/>
                          <a:headEnd/>
                          <a:tailEnd/>
                        </a:ln>
                      </wps:spPr>
                      <wps:txbx>
                        <w:txbxContent>
                          <w:p w14:paraId="1F383443"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111,5</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546C9CDF" id="_x0000_t202" coordsize="21600,21600" o:spt="202" path="m,l,21600r21600,l21600,xe">
                <v:stroke joinstyle="miter"/>
                <v:path gradientshapeok="t" o:connecttype="rect"/>
              </v:shapetype>
              <v:shape id="Textové pole 2" o:spid="_x0000_s1026" type="#_x0000_t202" style="position:absolute;margin-left:74.25pt;margin-top:6.7pt;width:47.25pt;height:18.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" filled="f" stroked="f">
                <v:textbox style="mso-fit-shape-to-text:t">
                  <w:txbxContent>
                    <w:p w14:paraId="1F383443"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111,5</w:t>
                      </w:r>
                    </w:p>
                  </w:txbxContent>
                </v:textbox>
              </v:shape>
            </w:pict>
          </mc:Fallback>
        </mc:AlternateContent>
      </w:r>
      <w:r w:rsidRPr="00A51E4F">
        <w:rPr>
          <w:noProof/>
          <w:lang w:eastAsia="sk-SK"/>
        </w:rPr>
        <w:t xml:space="preserve"> </w:t>
      </w:r>
      <w:r w:rsidRPr="00A51E4F">
        <w:rPr>
          <w:noProof/>
          <w:lang w:eastAsia="sk-SK"/>
        </w:rPr>
        <w:drawing>
          <wp:inline distT="0" distB="0" distL="0" distR="0" wp14:anchorId="3652C3B0" wp14:editId="2029F847">
            <wp:extent cx="2830239" cy="1742440"/>
            <wp:effectExtent l="0" t="0" r="825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64421" cy="1763484"/>
                    </a:xfrm>
                    <a:prstGeom prst="rect">
                      <a:avLst/>
                    </a:prstGeom>
                    <a:noFill/>
                  </pic:spPr>
                </pic:pic>
              </a:graphicData>
            </a:graphic>
          </wp:inline>
        </w:drawing>
      </w:r>
      <w:r w:rsidRPr="00A51E4F">
        <w:rPr>
          <w:noProof/>
          <w:lang w:eastAsia="sk-SK"/>
        </w:rPr>
        <w:t xml:space="preserve">  </w:t>
      </w:r>
      <w:r w:rsidRPr="00A51E4F">
        <w:rPr>
          <w:noProof/>
          <w:lang w:eastAsia="sk-SK"/>
        </w:rPr>
        <w:drawing>
          <wp:inline distT="0" distB="0" distL="0" distR="0" wp14:anchorId="05267E42" wp14:editId="30C661E0">
            <wp:extent cx="2657475" cy="1742082"/>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74650" cy="1753341"/>
                    </a:xfrm>
                    <a:prstGeom prst="rect">
                      <a:avLst/>
                    </a:prstGeom>
                    <a:noFill/>
                  </pic:spPr>
                </pic:pic>
              </a:graphicData>
            </a:graphic>
          </wp:inline>
        </w:drawing>
      </w:r>
    </w:p>
    <w:p w14:paraId="28AE8182" w14:textId="77777777" w:rsidR="00A637EA" w:rsidRPr="00A51E4F" w:rsidRDefault="00A637EA" w:rsidP="00FD3D0C">
      <w:pPr>
        <w:pStyle w:val="Popis"/>
        <w:rPr>
          <w:rFonts w:eastAsiaTheme="minorEastAsia"/>
        </w:rPr>
      </w:pPr>
      <w:bookmarkStart w:id="61" w:name="_Toc52463615"/>
      <w:r w:rsidRPr="00A51E4F">
        <w:t xml:space="preserve">Graf č. </w:t>
      </w:r>
      <w:r w:rsidRPr="00A51E4F">
        <w:rPr>
          <w:noProof/>
        </w:rPr>
        <w:t>5</w:t>
      </w:r>
      <w:r w:rsidRPr="00A51E4F">
        <w:t xml:space="preserve"> a), b)- Priemerný počet citácií na publikáciu verejnej vysokej školy v rokoch 2019 – 2023 v porovnaní so svetovým priemerom, zdroj: </w:t>
      </w:r>
      <w:proofErr w:type="spellStart"/>
      <w:r w:rsidRPr="00A51E4F">
        <w:t>WoS</w:t>
      </w:r>
      <w:proofErr w:type="spellEnd"/>
      <w:r w:rsidRPr="00A51E4F">
        <w:t xml:space="preserve"> CC/</w:t>
      </w:r>
      <w:proofErr w:type="spellStart"/>
      <w:r w:rsidRPr="00A51E4F">
        <w:t>InCites</w:t>
      </w:r>
      <w:proofErr w:type="spellEnd"/>
      <w:r w:rsidRPr="00A51E4F" w:rsidDel="00D6376C">
        <w:t xml:space="preserve"> </w:t>
      </w:r>
      <w:r w:rsidRPr="00A51E4F">
        <w:rPr>
          <w:rStyle w:val="Odkaznapoznmkupodiarou"/>
        </w:rPr>
        <w:footnoteReference w:id="13"/>
      </w:r>
      <w:bookmarkEnd w:id="61"/>
    </w:p>
    <w:p w14:paraId="49AB0DA6" w14:textId="77777777" w:rsidR="00A637EA" w:rsidRPr="00A51E4F" w:rsidRDefault="00A637EA" w:rsidP="00A637EA">
      <w:pPr>
        <w:pStyle w:val="spravaodsek"/>
        <w:ind w:left="0" w:firstLine="0"/>
      </w:pPr>
      <w:r w:rsidRPr="00A51E4F">
        <w:rPr>
          <w:b/>
        </w:rPr>
        <w:t>V grafe č. 6</w:t>
      </w:r>
      <w:r w:rsidRPr="00A51E4F">
        <w:t xml:space="preserve"> sú uvedené priemerné hodnoty citačného ohlasu normalizovaného podľa vedného odboru (ďalej normalizovaný citačný ohlas, NCO)</w:t>
      </w:r>
      <w:r w:rsidRPr="00A51E4F">
        <w:rPr>
          <w:rStyle w:val="Odkaznapoznmkupodiarou"/>
        </w:rPr>
        <w:footnoteReference w:id="14"/>
      </w:r>
      <w:r w:rsidRPr="00A51E4F">
        <w:t xml:space="preserve"> za roky 2019 – 2023 (členenie podľa kategórií odborov Veda a technika z </w:t>
      </w:r>
      <w:proofErr w:type="spellStart"/>
      <w:r w:rsidRPr="00A51E4F">
        <w:t>Frascati</w:t>
      </w:r>
      <w:proofErr w:type="spellEnd"/>
      <w:r w:rsidRPr="00A51E4F">
        <w:t xml:space="preserve"> manuálu)</w:t>
      </w:r>
      <w:r w:rsidRPr="00A51E4F">
        <w:rPr>
          <w:rStyle w:val="Odkaznapoznmkupodiarou"/>
        </w:rPr>
        <w:footnoteReference w:id="15"/>
      </w:r>
      <w:r w:rsidRPr="00A51E4F">
        <w:t xml:space="preserve"> v porovnaní so svetovou hodnotou približne 1. Podrobnosti sú uvedené v odsekoch pre jednotlivé vedné odbory OECD. </w:t>
      </w:r>
    </w:p>
    <w:p w14:paraId="423786B3" w14:textId="77777777" w:rsidR="00A637EA" w:rsidRPr="00A51E4F" w:rsidRDefault="00A637EA" w:rsidP="00A637EA">
      <w:pPr>
        <w:pStyle w:val="spravaodsek"/>
        <w:numPr>
          <w:ilvl w:val="0"/>
          <w:numId w:val="0"/>
        </w:numPr>
        <w:jc w:val="center"/>
      </w:pPr>
      <w:r w:rsidRPr="00A51E4F">
        <w:rPr>
          <w:noProof/>
          <w:lang w:eastAsia="sk-SK"/>
        </w:rPr>
        <mc:AlternateContent>
          <mc:Choice Requires="wps">
            <w:drawing>
              <wp:anchor distT="0" distB="0" distL="114300" distR="114300" simplePos="0" relativeHeight="251660288" behindDoc="0" locked="0" layoutInCell="1" allowOverlap="1" wp14:anchorId="45A5952F" wp14:editId="7C58F87F">
                <wp:simplePos x="0" y="0"/>
                <wp:positionH relativeFrom="margin">
                  <wp:align>right</wp:align>
                </wp:positionH>
                <wp:positionV relativeFrom="paragraph">
                  <wp:posOffset>807085</wp:posOffset>
                </wp:positionV>
                <wp:extent cx="389255" cy="240030"/>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255" cy="240030"/>
                        </a:xfrm>
                        <a:prstGeom prst="rect">
                          <a:avLst/>
                        </a:prstGeom>
                        <a:noFill/>
                        <a:ln w="9525">
                          <a:noFill/>
                          <a:miter lim="800000"/>
                          <a:headEnd/>
                          <a:tailEnd/>
                        </a:ln>
                      </wps:spPr>
                      <wps:txbx>
                        <w:txbxContent>
                          <w:p w14:paraId="230F7D6C"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8,2</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45A5952F" id="_x0000_s1027" type="#_x0000_t202" style="position:absolute;left:0;text-align:left;margin-left:-20.55pt;margin-top:63.55pt;width:30.65pt;height:18.9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" filled="f" stroked="f">
                <v:textbox style="mso-fit-shape-to-text:t">
                  <w:txbxContent>
                    <w:p w14:paraId="230F7D6C"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8,2</w:t>
                      </w:r>
                    </w:p>
                  </w:txbxContent>
                </v:textbox>
                <w10:wrap anchorx="margin"/>
              </v:shape>
            </w:pict>
          </mc:Fallback>
        </mc:AlternateContent>
      </w:r>
      <w:r w:rsidRPr="00A51E4F">
        <w:rPr>
          <w:noProof/>
          <w:lang w:eastAsia="sk-SK"/>
        </w:rPr>
        <mc:AlternateContent>
          <mc:Choice Requires="wps">
            <w:drawing>
              <wp:anchor distT="0" distB="0" distL="114300" distR="114300" simplePos="0" relativeHeight="251659264" behindDoc="0" locked="0" layoutInCell="1" allowOverlap="1" wp14:anchorId="7C422AD3" wp14:editId="1171E940">
                <wp:simplePos x="0" y="0"/>
                <wp:positionH relativeFrom="column">
                  <wp:posOffset>4124325</wp:posOffset>
                </wp:positionH>
                <wp:positionV relativeFrom="paragraph">
                  <wp:posOffset>798195</wp:posOffset>
                </wp:positionV>
                <wp:extent cx="457200" cy="24003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0030"/>
                        </a:xfrm>
                        <a:prstGeom prst="rect">
                          <a:avLst/>
                        </a:prstGeom>
                        <a:noFill/>
                        <a:ln w="9525">
                          <a:noFill/>
                          <a:miter lim="800000"/>
                          <a:headEnd/>
                          <a:tailEnd/>
                        </a:ln>
                      </wps:spPr>
                      <wps:txbx>
                        <w:txbxContent>
                          <w:p w14:paraId="7C10E3D5"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C422AD3" id="_x0000_s1028" type="#_x0000_t202" style="position:absolute;left:0;text-align:left;margin-left:324.75pt;margin-top:62.85pt;width:36pt;height:18.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" filled="f" stroked="f">
                <v:textbox style="mso-fit-shape-to-text:t">
                  <w:txbxContent>
                    <w:p w14:paraId="7C10E3D5" w14:textId="77777777" w:rsidR="003051FC" w:rsidRPr="00397D31" w:rsidRDefault="003051FC" w:rsidP="00A637EA">
                      <w:pPr>
                        <w:rPr>
                          <w:rFonts w:asciiTheme="minorHAnsi" w:hAnsiTheme="minorHAnsi" w:cstheme="minorHAnsi"/>
                          <w:sz w:val="18"/>
                        </w:rPr>
                      </w:pPr>
                      <w:r>
                        <w:rPr>
                          <w:rFonts w:asciiTheme="minorHAnsi" w:hAnsiTheme="minorHAnsi" w:cstheme="minorHAnsi"/>
                          <w:sz w:val="18"/>
                        </w:rPr>
                        <w:t>7</w:t>
                      </w:r>
                    </w:p>
                  </w:txbxContent>
                </v:textbox>
              </v:shape>
            </w:pict>
          </mc:Fallback>
        </mc:AlternateContent>
      </w:r>
      <w:r w:rsidRPr="00A51E4F">
        <w:rPr>
          <w:noProof/>
          <w:lang w:eastAsia="sk-SK"/>
        </w:rPr>
        <w:drawing>
          <wp:inline distT="0" distB="0" distL="0" distR="0" wp14:anchorId="5A0DF4D2" wp14:editId="0E140D9E">
            <wp:extent cx="5656580" cy="3352800"/>
            <wp:effectExtent l="0" t="0" r="127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3021" cy="3368472"/>
                    </a:xfrm>
                    <a:prstGeom prst="rect">
                      <a:avLst/>
                    </a:prstGeom>
                    <a:noFill/>
                  </pic:spPr>
                </pic:pic>
              </a:graphicData>
            </a:graphic>
          </wp:inline>
        </w:drawing>
      </w:r>
    </w:p>
    <w:p w14:paraId="6737625B" w14:textId="77777777" w:rsidR="00A637EA" w:rsidRPr="00A51E4F" w:rsidRDefault="00A637EA" w:rsidP="00FD3D0C">
      <w:pPr>
        <w:pStyle w:val="Popis"/>
        <w:rPr>
          <w:rFonts w:eastAsiaTheme="minorEastAsia"/>
        </w:rPr>
      </w:pPr>
      <w:bookmarkStart w:id="62" w:name="_Toc52463616"/>
      <w:r w:rsidRPr="00A51E4F">
        <w:t xml:space="preserve">Graf č. </w:t>
      </w:r>
      <w:r w:rsidRPr="00A51E4F">
        <w:rPr>
          <w:noProof/>
        </w:rPr>
        <w:t>6</w:t>
      </w:r>
      <w:r w:rsidRPr="00A51E4F">
        <w:t xml:space="preserve"> - Priemerný citačný ohlas normalizovaný podľa vedného odboru v rokoch 2019 – 2023 v porovnaní s priemernou svetovou hodnotou, zdroj: </w:t>
      </w:r>
      <w:proofErr w:type="spellStart"/>
      <w:r w:rsidRPr="00A51E4F">
        <w:t>WoS</w:t>
      </w:r>
      <w:proofErr w:type="spellEnd"/>
      <w:r w:rsidRPr="00A51E4F">
        <w:t xml:space="preserve"> </w:t>
      </w:r>
      <w:bookmarkEnd w:id="62"/>
      <w:r w:rsidRPr="00A51E4F">
        <w:t>CC/</w:t>
      </w:r>
      <w:proofErr w:type="spellStart"/>
      <w:r w:rsidRPr="00A51E4F">
        <w:t>InCites</w:t>
      </w:r>
      <w:proofErr w:type="spellEnd"/>
    </w:p>
    <w:p w14:paraId="52C53B63" w14:textId="77777777" w:rsidR="00A637EA" w:rsidRPr="00A51E4F" w:rsidRDefault="00A637EA" w:rsidP="00A637EA">
      <w:pPr>
        <w:pStyle w:val="Nadpis4"/>
        <w:rPr>
          <w:lang w:val="sk-SK"/>
        </w:rPr>
      </w:pPr>
      <w:bookmarkStart w:id="63" w:name="_Toc52463588"/>
      <w:bookmarkStart w:id="64" w:name="_Toc181703032"/>
      <w:r w:rsidRPr="00A51E4F">
        <w:rPr>
          <w:lang w:val="sk-SK"/>
        </w:rPr>
        <w:lastRenderedPageBreak/>
        <w:t>Publikačná činnosť – prírodné vedy</w:t>
      </w:r>
      <w:bookmarkEnd w:id="63"/>
      <w:bookmarkEnd w:id="64"/>
      <w:r w:rsidRPr="00A51E4F">
        <w:rPr>
          <w:lang w:val="sk-SK"/>
        </w:rPr>
        <w:t xml:space="preserve"> </w:t>
      </w:r>
    </w:p>
    <w:p w14:paraId="7384283E" w14:textId="77777777" w:rsidR="00A637EA" w:rsidRPr="00A51E4F" w:rsidRDefault="00A637EA" w:rsidP="00A637EA">
      <w:pPr>
        <w:pStyle w:val="spravaodsek"/>
        <w:ind w:left="0" w:firstLine="0"/>
      </w:pPr>
      <w:r w:rsidRPr="00A51E4F">
        <w:t xml:space="preserve">Všetky verejné vysoké školy (okrem umeleckých) publikovali v časopisoch zaradených do </w:t>
      </w:r>
      <w:r w:rsidRPr="00A51E4F">
        <w:rPr>
          <w:b/>
        </w:rPr>
        <w:t>prírodných</w:t>
      </w:r>
      <w:r w:rsidRPr="00A51E4F">
        <w:t xml:space="preserve"> </w:t>
      </w:r>
      <w:r w:rsidRPr="00A51E4F">
        <w:rPr>
          <w:b/>
        </w:rPr>
        <w:t>vied</w:t>
      </w:r>
      <w:r w:rsidRPr="00A51E4F">
        <w:t xml:space="preserve"> vo </w:t>
      </w:r>
      <w:proofErr w:type="spellStart"/>
      <w:r w:rsidRPr="00A51E4F">
        <w:rPr>
          <w:b/>
        </w:rPr>
        <w:t>WoS</w:t>
      </w:r>
      <w:proofErr w:type="spellEnd"/>
      <w:r w:rsidRPr="00A51E4F">
        <w:rPr>
          <w:b/>
        </w:rPr>
        <w:t xml:space="preserve"> CC</w:t>
      </w:r>
      <w:r w:rsidRPr="00A51E4F">
        <w:t xml:space="preserve"> celkovo </w:t>
      </w:r>
      <w:r w:rsidRPr="00A51E4F">
        <w:rPr>
          <w:b/>
        </w:rPr>
        <w:t>16 539 publikácií</w:t>
      </w:r>
      <w:r w:rsidRPr="00A51E4F">
        <w:t xml:space="preserve"> za roky 2019 – 2023, najviac UK Bratislava (4 797) a STU Bratislava (2 567). Nad 1 000 publikácií majú TU Košice (1 993), UPJŠ Košice (1 861) a ŽU Žilina (1 391). Najmenej publikácií v prírodných vedách bolo vytvorených na KU Ružomberok (87).</w:t>
      </w:r>
    </w:p>
    <w:p w14:paraId="3008C637" w14:textId="77777777" w:rsidR="00A637EA" w:rsidRPr="00A51E4F" w:rsidRDefault="00A637EA" w:rsidP="00A637EA">
      <w:pPr>
        <w:pStyle w:val="spravaodsek"/>
        <w:ind w:left="0" w:firstLine="0"/>
      </w:pPr>
      <w:r w:rsidRPr="00A51E4F">
        <w:t xml:space="preserve">V prírodných vedách je najvyššie zastúpenie </w:t>
      </w:r>
      <w:r w:rsidRPr="00A51E4F">
        <w:rPr>
          <w:b/>
        </w:rPr>
        <w:t>-</w:t>
      </w:r>
      <w:r w:rsidRPr="00A51E4F">
        <w:t xml:space="preserve"> </w:t>
      </w:r>
      <w:r w:rsidRPr="00A51E4F">
        <w:rPr>
          <w:b/>
        </w:rPr>
        <w:t>121 často citovaných prác (HCP)</w:t>
      </w:r>
      <w:r w:rsidRPr="00A51E4F">
        <w:rPr>
          <w:rStyle w:val="Odkaznapoznmkupodiarou"/>
          <w:b/>
        </w:rPr>
        <w:footnoteReference w:id="16"/>
      </w:r>
      <w:r w:rsidRPr="00A51E4F">
        <w:t>, z nich UK Bratislava (41), SPU Nitra (25), STU Bratislava (10), TU Zvolen a UPJŠ Košice (8), ŽU Žilina (7), TU Košice a UJS Komárno (6), UKF Nitra (5), UMB B. Bystrica a UVLF Košice (2) a EU Bratislava (1). Niektoré práce vznikli v spoluautorstve viacerých verejných vysokých škôl a sú zaradené vo viacerých podskupinách.</w:t>
      </w:r>
    </w:p>
    <w:p w14:paraId="5BA8F0D7" w14:textId="77777777" w:rsidR="00A637EA" w:rsidRPr="00A51E4F" w:rsidRDefault="00A637EA" w:rsidP="00A637EA">
      <w:pPr>
        <w:pStyle w:val="spravaodsek"/>
        <w:ind w:left="0" w:firstLine="0"/>
      </w:pPr>
      <w:r w:rsidRPr="00A51E4F">
        <w:t xml:space="preserve">Väčšina verejných vysokých škôl uprednostňuje voľne prístupné publikovanie (OA všetky cesty) v rozsahu 48,9 % - 77,2 % publikácií a všetky okrem 2 vysokých škôl (STU Bratislava, </w:t>
      </w:r>
      <w:proofErr w:type="spellStart"/>
      <w:r w:rsidRPr="00A51E4F">
        <w:t>TvU</w:t>
      </w:r>
      <w:proofErr w:type="spellEnd"/>
      <w:r w:rsidRPr="00A51E4F">
        <w:t xml:space="preserve"> Trnava) prevyšujú podielom OA publikácií svetový priemer v prírodných vedách (50,6 %). Najvyššie zastúpenie OA prác registrovaných vo </w:t>
      </w:r>
      <w:proofErr w:type="spellStart"/>
      <w:r w:rsidRPr="00A51E4F">
        <w:t>WoS</w:t>
      </w:r>
      <w:proofErr w:type="spellEnd"/>
      <w:r w:rsidRPr="00A51E4F">
        <w:t xml:space="preserve"> CC v prírodných vedách za roky 2019-2023 majú UVLF Košice (77,2 %), TU Zvolen (75,7 %), SPU Nitra (75,4 %), TU Košice (70,6 %) a následne EU Bratislava (67,8 %), UKF Nitra a UJS Komárno (67,3 %), UK Bratislava (66,8 %), ŽU Žilina (66 %), TUAD Trenčín (65 %), KU Ružomberok (64,4 %), UPJŠ Košice (63,4 %), UMB B. Bystrica (60,2 %), PU Prešov (58,9 %) a UCM Trnava (58,3 %). Najnižší podiel prác publikovaných v režime OA v prírodných vedách má STU Bratislava (48,9 %) a </w:t>
      </w:r>
      <w:proofErr w:type="spellStart"/>
      <w:r w:rsidRPr="00A51E4F">
        <w:t>TvU</w:t>
      </w:r>
      <w:proofErr w:type="spellEnd"/>
      <w:r w:rsidRPr="00A51E4F">
        <w:t xml:space="preserve"> Trnava (49,3 %).</w:t>
      </w:r>
    </w:p>
    <w:p w14:paraId="7B2C3F2B" w14:textId="77777777" w:rsidR="00A637EA" w:rsidRPr="00A51E4F" w:rsidRDefault="00A637EA" w:rsidP="00A637EA">
      <w:pPr>
        <w:pStyle w:val="spravaodsek"/>
        <w:ind w:left="0" w:firstLine="0"/>
      </w:pPr>
      <w:r w:rsidRPr="00A51E4F">
        <w:t>Publikácie UVLF Košice (87,4 %), TU Zvolen (87 %), SPU Nitra (86,9 %), UK Bratislava (82,3 %), UCM Trnava (81,6 %) a </w:t>
      </w:r>
      <w:proofErr w:type="spellStart"/>
      <w:r w:rsidRPr="00A51E4F">
        <w:t>TvU</w:t>
      </w:r>
      <w:proofErr w:type="spellEnd"/>
      <w:r w:rsidRPr="00A51E4F">
        <w:t xml:space="preserve"> Trnava (80,9 %) dosiahli, resp. </w:t>
      </w:r>
      <w:r w:rsidRPr="00A51E4F">
        <w:rPr>
          <w:b/>
        </w:rPr>
        <w:t>presiahli svetové priemerné podiely citovaných publikácií</w:t>
      </w:r>
      <w:r w:rsidRPr="00A51E4F">
        <w:t xml:space="preserve"> (80,2 %). Pre ostatné verejné vysoké školy bol zaznamenaný viac ako polovičný až dvojtretinový počet publikácií, ktoré boli citované aspoň raz. UJS Komárno (1,28), TU Zvolen (1,09) a SPU Nitra (1,04) presiahli úroveň svetového priemerného normalizovaného citačného ohlasu (NCO) v prírodných vedách (1). Zároveň UJS Komárno (13,3), SPU Nitra (12,7) a TU Zvolen (12,2)  presiahli aj hodnotu svetového priemeru počtu citácií na priemernú publikáciu v prírodných vedách (10,3) za obdobie 2019 – 2023. </w:t>
      </w:r>
    </w:p>
    <w:p w14:paraId="6B80575E" w14:textId="77777777" w:rsidR="00A637EA" w:rsidRPr="00A51E4F" w:rsidRDefault="00A637EA" w:rsidP="00A637EA">
      <w:pPr>
        <w:pStyle w:val="spravaodsek"/>
        <w:ind w:left="0" w:firstLine="0"/>
      </w:pPr>
      <w:r w:rsidRPr="00A51E4F">
        <w:t xml:space="preserve">Publikovanie v prírodovedných časopisoch zaradených na základe hodnoty </w:t>
      </w:r>
      <w:proofErr w:type="spellStart"/>
      <w:r w:rsidRPr="00A51E4F">
        <w:t>Journal</w:t>
      </w:r>
      <w:proofErr w:type="spellEnd"/>
      <w:r w:rsidRPr="00A51E4F">
        <w:t xml:space="preserve"> </w:t>
      </w:r>
      <w:proofErr w:type="spellStart"/>
      <w:r w:rsidRPr="00A51E4F">
        <w:t>impact</w:t>
      </w:r>
      <w:proofErr w:type="spellEnd"/>
      <w:r w:rsidRPr="00A51E4F">
        <w:t xml:space="preserve"> </w:t>
      </w:r>
      <w:proofErr w:type="spellStart"/>
      <w:r w:rsidRPr="00A51E4F">
        <w:t>factor</w:t>
      </w:r>
      <w:proofErr w:type="spellEnd"/>
      <w:r w:rsidRPr="00A51E4F">
        <w:t xml:space="preserve"> (ďalej ako JIF) do 1. a 2. </w:t>
      </w:r>
      <w:proofErr w:type="spellStart"/>
      <w:r w:rsidRPr="00A51E4F">
        <w:t>kvartilu</w:t>
      </w:r>
      <w:proofErr w:type="spellEnd"/>
      <w:r w:rsidRPr="00A51E4F">
        <w:t xml:space="preserve"> významne prevláda nad publikáciami v časopisoch 3. a 4. </w:t>
      </w:r>
      <w:proofErr w:type="spellStart"/>
      <w:r w:rsidRPr="00A51E4F">
        <w:t>kvartilu</w:t>
      </w:r>
      <w:proofErr w:type="spellEnd"/>
      <w:r w:rsidRPr="00A51E4F">
        <w:t xml:space="preserve">. Najvyšší pomer v prospech prác z časopisov v 1. a 2. </w:t>
      </w:r>
      <w:proofErr w:type="spellStart"/>
      <w:r w:rsidRPr="00A51E4F">
        <w:t>kvartile</w:t>
      </w:r>
      <w:proofErr w:type="spellEnd"/>
      <w:r w:rsidRPr="00A51E4F">
        <w:t xml:space="preserve"> bol zaznamenaný pre ŽU Žilina (7,9) a TUAD Trenčín (7,4), ďalej je nad svetovým priemerom (3,9) UKF Nitra spolu s UJS Komárno (4,3), EU Bratislava a SPU Nitra (4,1) a TU Košice (4).</w:t>
      </w:r>
    </w:p>
    <w:p w14:paraId="35A4B001" w14:textId="77777777" w:rsidR="00A637EA" w:rsidRPr="00A51E4F" w:rsidRDefault="00A637EA" w:rsidP="00A637EA">
      <w:pPr>
        <w:pStyle w:val="Nadpis4"/>
        <w:rPr>
          <w:lang w:val="sk-SK"/>
        </w:rPr>
      </w:pPr>
      <w:bookmarkStart w:id="65" w:name="_Toc52463589"/>
      <w:bookmarkStart w:id="66" w:name="_Toc181703033"/>
      <w:r w:rsidRPr="00A51E4F">
        <w:rPr>
          <w:lang w:val="sk-SK"/>
        </w:rPr>
        <w:t>Publikačná činnosť – technické vedy</w:t>
      </w:r>
      <w:bookmarkEnd w:id="65"/>
      <w:bookmarkEnd w:id="66"/>
      <w:r w:rsidRPr="00A51E4F">
        <w:rPr>
          <w:lang w:val="sk-SK"/>
        </w:rPr>
        <w:t xml:space="preserve"> </w:t>
      </w:r>
    </w:p>
    <w:p w14:paraId="0A00DDC6" w14:textId="77777777" w:rsidR="00A637EA" w:rsidRPr="00A51E4F" w:rsidRDefault="00A637EA" w:rsidP="00A637EA">
      <w:pPr>
        <w:pStyle w:val="spravaodsek"/>
        <w:ind w:left="0" w:firstLine="0"/>
      </w:pPr>
      <w:r w:rsidRPr="00A51E4F">
        <w:t xml:space="preserve">V rámci časopisov zaradených do </w:t>
      </w:r>
      <w:r w:rsidRPr="00A51E4F">
        <w:rPr>
          <w:b/>
        </w:rPr>
        <w:t xml:space="preserve">technických vied </w:t>
      </w:r>
      <w:r w:rsidRPr="00A51E4F">
        <w:t xml:space="preserve">v období rokov 2019 – 2023 vytvorili verejné vysoké školy </w:t>
      </w:r>
      <w:r w:rsidRPr="00A51E4F">
        <w:rPr>
          <w:b/>
        </w:rPr>
        <w:t xml:space="preserve">10 233 publikácií registrovaných vo </w:t>
      </w:r>
      <w:proofErr w:type="spellStart"/>
      <w:r w:rsidRPr="00A51E4F">
        <w:rPr>
          <w:b/>
        </w:rPr>
        <w:t>WoS</w:t>
      </w:r>
      <w:proofErr w:type="spellEnd"/>
      <w:r w:rsidRPr="00A51E4F">
        <w:rPr>
          <w:b/>
        </w:rPr>
        <w:t xml:space="preserve"> CC</w:t>
      </w:r>
      <w:r w:rsidRPr="00A51E4F">
        <w:t>. Nad tisíc publikácií bolo vytvorených na STU Bratislava (2 287), TU Košice (2 162), ŽU Žilina (1 964)  a UK Bratislava (1 214). Ostatné verejné vysoké školy vytvorili do zhruba 500 technicky zameraných publikácií, najmenej KU Ružomberok (26).</w:t>
      </w:r>
    </w:p>
    <w:p w14:paraId="5E48AC60" w14:textId="77777777" w:rsidR="00A637EA" w:rsidRPr="00A51E4F" w:rsidRDefault="00A637EA" w:rsidP="00A637EA">
      <w:pPr>
        <w:pStyle w:val="spravaodsek"/>
        <w:ind w:left="0" w:firstLine="0"/>
      </w:pPr>
      <w:r w:rsidRPr="00A51E4F">
        <w:lastRenderedPageBreak/>
        <w:t xml:space="preserve">Z celkového počtu </w:t>
      </w:r>
      <w:r w:rsidRPr="00A51E4F">
        <w:rPr>
          <w:b/>
        </w:rPr>
        <w:t>32</w:t>
      </w:r>
      <w:r w:rsidRPr="00A51E4F">
        <w:t xml:space="preserve"> </w:t>
      </w:r>
      <w:r w:rsidRPr="00A51E4F">
        <w:rPr>
          <w:b/>
        </w:rPr>
        <w:t>HCP,</w:t>
      </w:r>
      <w:r w:rsidRPr="00A51E4F">
        <w:t xml:space="preserve"> 6 prislúcha STU Bratislava a UK Bratislava, zhodne po 4 SPU Nitra a TU Košice, 3 majú TU Zvolen a UJS Komárno a 2 má UPJŠ Košice. Po jednej práci majú TUAD Trenčín, UKF Nitra, UMB B. Bystrica a UVLF Košice.</w:t>
      </w:r>
    </w:p>
    <w:p w14:paraId="2509C89A" w14:textId="77777777" w:rsidR="00A637EA" w:rsidRPr="00A51E4F" w:rsidRDefault="00A637EA" w:rsidP="00A637EA">
      <w:pPr>
        <w:pStyle w:val="spravaodsek"/>
        <w:ind w:left="0" w:firstLine="0"/>
      </w:pPr>
      <w:r w:rsidRPr="00A51E4F">
        <w:t>Svetový priemer podielu voľne prístupných publikácií v technických vedách je 39,4 %, pričom ho dosahujú, resp. presahujú všetky slovenské verejné vysoké školy. Najvyšší podiel voľne prístupných publikácií majú TU Zvolen (73,8 %), KU Ružomberok (73,1 %), UJS Komárno (72,8 %), EU Bratislava (68,5 %), SPU Nitra (66,2 %) a ŽU Žilina (66,1 %).</w:t>
      </w:r>
    </w:p>
    <w:p w14:paraId="03617ABD" w14:textId="77777777" w:rsidR="00A637EA" w:rsidRPr="00A51E4F" w:rsidRDefault="00A637EA" w:rsidP="00A637EA">
      <w:pPr>
        <w:pStyle w:val="spravaodsek"/>
        <w:ind w:left="0" w:firstLine="0"/>
      </w:pPr>
      <w:r w:rsidRPr="00A51E4F">
        <w:t>Svetový priemer podielu citovaných publikácií v technických vedách (78,5 %) prekračujú UVLF Košice (88,9 % z 99 publikácií), UJS Komárno (87,7 % zo 114 publikácií), TUAD Trenčín (83,2 % z 285 publikácií), UKF Nitra (81,6 % z 212 publikácií), UPJŠ Košice (80,8</w:t>
      </w:r>
      <w:r>
        <w:t xml:space="preserve"> </w:t>
      </w:r>
      <w:r w:rsidRPr="00A51E4F">
        <w:t>% z 516 publikácií), KU Ružomberok (80,8</w:t>
      </w:r>
      <w:r>
        <w:t xml:space="preserve"> </w:t>
      </w:r>
      <w:r w:rsidRPr="00A51E4F">
        <w:t>% z 26 publikácií), TU Zvolen (79,3 % z 381 publikácií) a UK Bratislava (79,1</w:t>
      </w:r>
      <w:r>
        <w:t xml:space="preserve"> </w:t>
      </w:r>
      <w:r w:rsidRPr="00A51E4F">
        <w:t xml:space="preserve">% z 1 214 publikácií). Priemerne sú </w:t>
      </w:r>
      <w:r w:rsidRPr="00A51E4F">
        <w:rPr>
          <w:b/>
        </w:rPr>
        <w:t>publikácie</w:t>
      </w:r>
      <w:r w:rsidRPr="00A51E4F">
        <w:t xml:space="preserve"> verejných vysokých škôl </w:t>
      </w:r>
      <w:r w:rsidRPr="00A51E4F">
        <w:rPr>
          <w:b/>
        </w:rPr>
        <w:t>v technických vedách citované menej ako vo svete</w:t>
      </w:r>
      <w:r w:rsidRPr="00A51E4F">
        <w:t xml:space="preserve"> (10,2) okrem UJS Komárno (17,7) a UVLF Košice (10,2). K svetovému priemeru sa približujú publikácie TUAD Trenčín (8,9) a UK Bratislava (8,4). Priemernú svetovú hodnotu NCO (1) presahuje UJS Komárno (1,3).</w:t>
      </w:r>
    </w:p>
    <w:p w14:paraId="4DAE6061" w14:textId="77777777" w:rsidR="00A637EA" w:rsidRPr="00A51E4F" w:rsidRDefault="00A637EA" w:rsidP="00A637EA">
      <w:pPr>
        <w:pStyle w:val="spravaodsek"/>
        <w:ind w:left="0" w:firstLine="0"/>
      </w:pPr>
      <w:r w:rsidRPr="00A51E4F">
        <w:t xml:space="preserve">V technických vedách je zastúpenie prác publikovaných v časopisoch zaradených do 1. a 2. </w:t>
      </w:r>
      <w:proofErr w:type="spellStart"/>
      <w:r w:rsidRPr="00A51E4F">
        <w:t>kvartilu</w:t>
      </w:r>
      <w:proofErr w:type="spellEnd"/>
      <w:r w:rsidRPr="00A51E4F">
        <w:t xml:space="preserve"> na výrazne vyššie ako počty prác publikovaných v časopisoch v 3. a 4. </w:t>
      </w:r>
      <w:proofErr w:type="spellStart"/>
      <w:r w:rsidRPr="00A51E4F">
        <w:t>kvartile</w:t>
      </w:r>
      <w:proofErr w:type="spellEnd"/>
      <w:r w:rsidRPr="00A51E4F">
        <w:t xml:space="preserve">. Viac ako dvojnásobný počet prác publikovaných v časopisoch v 1. a 2. </w:t>
      </w:r>
      <w:proofErr w:type="spellStart"/>
      <w:r w:rsidRPr="00A51E4F">
        <w:t>kvartile</w:t>
      </w:r>
      <w:proofErr w:type="spellEnd"/>
      <w:r w:rsidRPr="00A51E4F">
        <w:t xml:space="preserve"> v porovnaní s prácami publikovanými v časopisoch v 3. a 4. </w:t>
      </w:r>
      <w:proofErr w:type="spellStart"/>
      <w:r w:rsidRPr="00A51E4F">
        <w:t>kvartile</w:t>
      </w:r>
      <w:proofErr w:type="spellEnd"/>
      <w:r w:rsidRPr="00A51E4F">
        <w:t xml:space="preserve"> majú všetky vysoké školy okrem EU Bratislava (1,8-krát viac prác v 1. a 2. </w:t>
      </w:r>
      <w:proofErr w:type="spellStart"/>
      <w:r w:rsidRPr="00A51E4F">
        <w:t>kvartile</w:t>
      </w:r>
      <w:proofErr w:type="spellEnd"/>
      <w:r w:rsidRPr="00A51E4F">
        <w:t xml:space="preserve"> ako 3. a 4. </w:t>
      </w:r>
      <w:proofErr w:type="spellStart"/>
      <w:r w:rsidRPr="00A51E4F">
        <w:t>kvartile</w:t>
      </w:r>
      <w:proofErr w:type="spellEnd"/>
      <w:r w:rsidRPr="00A51E4F">
        <w:t>). Svetový priemer (4,1) prekročili UKF Nitra (6,7), UMB B. Bystrica (6,1), TUAD Trenčín (5,2), UVLF Košice (4,6) a TU Zvolen a </w:t>
      </w:r>
      <w:proofErr w:type="spellStart"/>
      <w:r w:rsidRPr="00A51E4F">
        <w:t>TvU</w:t>
      </w:r>
      <w:proofErr w:type="spellEnd"/>
      <w:r w:rsidRPr="00A51E4F">
        <w:t xml:space="preserve"> Trnava (4,4), KU Ružomberok (4,3) a UCM Trnava (4,1).</w:t>
      </w:r>
    </w:p>
    <w:p w14:paraId="35B43A29" w14:textId="77777777" w:rsidR="00A637EA" w:rsidRPr="00A51E4F" w:rsidRDefault="00A637EA" w:rsidP="00A637EA">
      <w:pPr>
        <w:pStyle w:val="Nadpis4"/>
        <w:rPr>
          <w:lang w:val="sk-SK"/>
        </w:rPr>
      </w:pPr>
      <w:bookmarkStart w:id="67" w:name="_Toc52463590"/>
      <w:bookmarkStart w:id="68" w:name="_Toc181703034"/>
      <w:r w:rsidRPr="00A51E4F">
        <w:rPr>
          <w:lang w:val="sk-SK"/>
        </w:rPr>
        <w:t>Publikačná činnosť – lekárske vedy</w:t>
      </w:r>
      <w:bookmarkEnd w:id="67"/>
      <w:bookmarkEnd w:id="68"/>
      <w:r w:rsidRPr="00A51E4F">
        <w:rPr>
          <w:lang w:val="sk-SK"/>
        </w:rPr>
        <w:t xml:space="preserve"> </w:t>
      </w:r>
    </w:p>
    <w:p w14:paraId="5E281753" w14:textId="77777777" w:rsidR="00A637EA" w:rsidRPr="00A51E4F" w:rsidRDefault="00A637EA" w:rsidP="00A637EA">
      <w:pPr>
        <w:pStyle w:val="spravaodsek"/>
        <w:ind w:left="0" w:firstLine="0"/>
      </w:pPr>
      <w:bookmarkStart w:id="69" w:name="_Hlk47294585"/>
      <w:r w:rsidRPr="00A51E4F">
        <w:t xml:space="preserve">Verejné vysoké školy v časopisoch zaradených do </w:t>
      </w:r>
      <w:r w:rsidRPr="00A51E4F">
        <w:rPr>
          <w:b/>
        </w:rPr>
        <w:t xml:space="preserve">lekárskych vied </w:t>
      </w:r>
      <w:r w:rsidRPr="00A51E4F">
        <w:t xml:space="preserve">v období rokov 2019 – 2023 vytvorili </w:t>
      </w:r>
      <w:r w:rsidRPr="00A51E4F">
        <w:rPr>
          <w:b/>
        </w:rPr>
        <w:t xml:space="preserve">4 718 publikácií registrovaných vo </w:t>
      </w:r>
      <w:proofErr w:type="spellStart"/>
      <w:r w:rsidRPr="00A51E4F">
        <w:rPr>
          <w:b/>
        </w:rPr>
        <w:t>WoS</w:t>
      </w:r>
      <w:proofErr w:type="spellEnd"/>
      <w:r w:rsidRPr="00A51E4F">
        <w:rPr>
          <w:b/>
        </w:rPr>
        <w:t xml:space="preserve"> CC</w:t>
      </w:r>
      <w:r w:rsidRPr="00A51E4F">
        <w:t xml:space="preserve">. Najvyšší počet 2 540 publikácií má UK Bratislava, nasleduje UPJŠ Košice so 782 publikáciami, UKF Nitra (180), STU Bratislava (175), PU Prešov (171), UVLF Košice (147), SPU Nitra (135), TU Košice (131) a </w:t>
      </w:r>
      <w:proofErr w:type="spellStart"/>
      <w:r w:rsidRPr="00A51E4F">
        <w:t>TvU</w:t>
      </w:r>
      <w:proofErr w:type="spellEnd"/>
      <w:r w:rsidRPr="00A51E4F">
        <w:t xml:space="preserve"> Trnava (105). Ostatné vysoké školy vytvorili menej ako 100 prác.</w:t>
      </w:r>
    </w:p>
    <w:bookmarkEnd w:id="69"/>
    <w:p w14:paraId="4313C297" w14:textId="77777777" w:rsidR="00A637EA" w:rsidRPr="00A51E4F" w:rsidRDefault="00A637EA" w:rsidP="00A637EA">
      <w:pPr>
        <w:pStyle w:val="spravaodsek"/>
        <w:ind w:left="0" w:firstLine="0"/>
        <w:rPr>
          <w:iCs/>
        </w:rPr>
      </w:pPr>
      <w:r w:rsidRPr="00A51E4F">
        <w:t xml:space="preserve">Z celkového počtu </w:t>
      </w:r>
      <w:r w:rsidRPr="00A51E4F">
        <w:rPr>
          <w:b/>
        </w:rPr>
        <w:t>86 HCP v lekárskych vedách</w:t>
      </w:r>
      <w:r w:rsidRPr="00A51E4F">
        <w:t xml:space="preserve"> ma najviac publikácií UK Bratislava (34 HCP z 2 540 publikácií), nasleduje UPJŠ Košice (18 HCP zo 782 publikácií), </w:t>
      </w:r>
      <w:proofErr w:type="spellStart"/>
      <w:r w:rsidRPr="00A51E4F">
        <w:t>TvU</w:t>
      </w:r>
      <w:proofErr w:type="spellEnd"/>
      <w:r w:rsidRPr="00A51E4F">
        <w:t xml:space="preserve"> Trnava (12 HCP zo 105 publikácií), UKF Nitra (8 HCP zo 180 publikácií), PU Prešov (4 HCP zo 171 publikácií), STU Bratislava (4 HCP zo 175 publikácií) a SPU Nitra  (2 HCP z 135 publikácií). 1 HCP publikáciu má TUAD Trenčín (zo 17 publikácií), TU Zvolen (z 21 publikácií), UMB B. Bystrica (z 58 publikácií) a UCM Trnava (z 82 publikácií).</w:t>
      </w:r>
    </w:p>
    <w:p w14:paraId="681CE2DC" w14:textId="77777777" w:rsidR="00A637EA" w:rsidRPr="00A51E4F" w:rsidRDefault="00A637EA" w:rsidP="00A637EA">
      <w:pPr>
        <w:pStyle w:val="spravaodsek"/>
        <w:ind w:left="0" w:firstLine="0"/>
      </w:pPr>
      <w:r w:rsidRPr="00A51E4F">
        <w:t>V rámci lekárskych vied je svetový podiel publikovania voľným prístupom na úrovni 61,4</w:t>
      </w:r>
      <w:r>
        <w:t xml:space="preserve"> </w:t>
      </w:r>
      <w:r w:rsidRPr="00A51E4F">
        <w:t>%. V rámci slovenských verejných vysokých škôl dosiahli nadpriemernú svetovú hodnotu otvoreného publikovania všetky vysoké školy, okrem UCM Trnava (53,7 %), ŽU Žilina (55,1 %), UMB B. Bystrica (55,2 %) a UKF Nitra  (59,4 %). EU Bratislava a UJS Komárno dosiahli vyššiu hodnotu, než 90 % (95,5 % a 92,3 %), TU Zvolen 85,7 % a TU Košice 78,6 %, ostatné verejné vysoké školy majú voľne prístupných 64,7 % až 71,4 % publikácií.</w:t>
      </w:r>
    </w:p>
    <w:p w14:paraId="3738011E" w14:textId="77777777" w:rsidR="00A637EA" w:rsidRPr="00A51E4F" w:rsidRDefault="00A637EA" w:rsidP="00A637EA">
      <w:pPr>
        <w:pStyle w:val="spravaodsek"/>
        <w:ind w:left="0" w:firstLine="0"/>
      </w:pPr>
      <w:r w:rsidRPr="00A51E4F">
        <w:t xml:space="preserve">Vyšší ako svetový normalizovaný citačný ohlas (1) presiahli za lekárske vedy výrazne najmä </w:t>
      </w:r>
      <w:proofErr w:type="spellStart"/>
      <w:r w:rsidRPr="00A51E4F">
        <w:t>TvU</w:t>
      </w:r>
      <w:proofErr w:type="spellEnd"/>
      <w:r w:rsidRPr="00A51E4F">
        <w:t xml:space="preserve"> Trnava (8,2) a TUAD Trenčín (7), ďalej nadpriemernú hodnotu dosahujú KU Ružomberok (1,4), STU Bratislava a UPJŠ Košice (1,3), SPU Nitra spolu s TU Zvolen  a UKF Nitra (1,2) a UK Bratislava (1,1).</w:t>
      </w:r>
    </w:p>
    <w:p w14:paraId="7A8FA4A7" w14:textId="77777777" w:rsidR="00A637EA" w:rsidRPr="00A51E4F" w:rsidRDefault="00A637EA" w:rsidP="00A637EA">
      <w:pPr>
        <w:pStyle w:val="spravaodsek"/>
        <w:ind w:left="0" w:firstLine="0"/>
      </w:pPr>
      <w:r w:rsidRPr="00A51E4F">
        <w:lastRenderedPageBreak/>
        <w:t xml:space="preserve">Svetovo je počet lekárskych prác publikovaných v časopisoch v 1. a 2. </w:t>
      </w:r>
      <w:proofErr w:type="spellStart"/>
      <w:r w:rsidRPr="00A51E4F">
        <w:t>kvartile</w:t>
      </w:r>
      <w:proofErr w:type="spellEnd"/>
      <w:r w:rsidRPr="00A51E4F">
        <w:t xml:space="preserve"> takmer dva a pol krát vyšší ako v 3. a 4. </w:t>
      </w:r>
      <w:proofErr w:type="spellStart"/>
      <w:r w:rsidRPr="00A51E4F">
        <w:t>kvartile</w:t>
      </w:r>
      <w:proofErr w:type="spellEnd"/>
      <w:r w:rsidRPr="00A51E4F">
        <w:t xml:space="preserve">, presný pomer je 2,4. Tento pomer prekonávajú ŽU Žilina (5,6), KU Ružomberok (4,8), TU Košice (3,6), EU Bratislava (3,2), TU Zvolen (3) a STU Bratislava (2,9).  Vo všeobecnosti prevažujú publikácie v časopisoch s JIF </w:t>
      </w:r>
      <w:proofErr w:type="spellStart"/>
      <w:r w:rsidRPr="00A51E4F">
        <w:t>kvartilom</w:t>
      </w:r>
      <w:proofErr w:type="spellEnd"/>
      <w:r w:rsidRPr="00A51E4F">
        <w:t xml:space="preserve"> 1 a 2 na všetkých vysokých školách okrem UJS Komárno.</w:t>
      </w:r>
    </w:p>
    <w:p w14:paraId="73AC82D1" w14:textId="77777777" w:rsidR="00A637EA" w:rsidRPr="00A51E4F" w:rsidRDefault="00A637EA" w:rsidP="00A637EA">
      <w:pPr>
        <w:pStyle w:val="Nadpis4"/>
        <w:rPr>
          <w:lang w:val="sk-SK"/>
        </w:rPr>
      </w:pPr>
      <w:bookmarkStart w:id="70" w:name="_Toc52463591"/>
      <w:bookmarkStart w:id="71" w:name="_Toc181703035"/>
      <w:r w:rsidRPr="00A51E4F">
        <w:rPr>
          <w:lang w:val="sk-SK"/>
        </w:rPr>
        <w:t>Publikačná činnosť – pôdohospodárske vedy</w:t>
      </w:r>
      <w:bookmarkEnd w:id="70"/>
      <w:bookmarkEnd w:id="71"/>
      <w:r w:rsidRPr="00A51E4F">
        <w:rPr>
          <w:lang w:val="sk-SK"/>
        </w:rPr>
        <w:t xml:space="preserve"> </w:t>
      </w:r>
    </w:p>
    <w:p w14:paraId="3C237859" w14:textId="77777777" w:rsidR="00A637EA" w:rsidRPr="00A51E4F" w:rsidRDefault="00A637EA" w:rsidP="00A637EA">
      <w:pPr>
        <w:pStyle w:val="spravaodsek"/>
        <w:ind w:left="0" w:firstLine="0"/>
      </w:pPr>
      <w:r w:rsidRPr="00A51E4F">
        <w:t xml:space="preserve">V </w:t>
      </w:r>
      <w:r w:rsidRPr="00A51E4F">
        <w:rPr>
          <w:b/>
        </w:rPr>
        <w:t>pôdohospodárskych</w:t>
      </w:r>
      <w:r w:rsidRPr="00A51E4F">
        <w:t xml:space="preserve"> </w:t>
      </w:r>
      <w:r w:rsidRPr="00A51E4F">
        <w:rPr>
          <w:b/>
        </w:rPr>
        <w:t>vedách</w:t>
      </w:r>
      <w:r w:rsidRPr="00A51E4F">
        <w:t xml:space="preserve"> publikovali v období rokov 2019 – 2023 verejné vysoké školy spolu </w:t>
      </w:r>
      <w:r w:rsidRPr="00A51E4F">
        <w:rPr>
          <w:b/>
        </w:rPr>
        <w:t>2 142 publikácií</w:t>
      </w:r>
      <w:r w:rsidRPr="00A51E4F">
        <w:t xml:space="preserve"> vo </w:t>
      </w:r>
      <w:proofErr w:type="spellStart"/>
      <w:r w:rsidRPr="00A51E4F">
        <w:t>WoS</w:t>
      </w:r>
      <w:proofErr w:type="spellEnd"/>
      <w:r w:rsidRPr="00A51E4F">
        <w:t xml:space="preserve"> CC, čo spomedzi základných odborov vied OECD predstavuje druhé najnižšie zastúpenie. Najviac publikácií má SPU Nitra (644), TU Zvolen (353), UK Bratislava (280) a UVLF Košice (259). Nad 100 publikácií majú ešte STU Bratislava (127), UPJŠ Košice (122) a UKF Nitra (110), PU Prešov a UCM Trnava majú nad 50 publikácií. Ostatné vysoké školy majú menej ako 30 publikácií.</w:t>
      </w:r>
    </w:p>
    <w:p w14:paraId="37CCC1E1" w14:textId="77777777" w:rsidR="00A637EA" w:rsidRPr="00A51E4F" w:rsidRDefault="00A637EA" w:rsidP="00A637EA">
      <w:pPr>
        <w:pStyle w:val="spravaodsek"/>
        <w:ind w:left="0" w:firstLine="0"/>
      </w:pPr>
      <w:r w:rsidRPr="00A51E4F">
        <w:t xml:space="preserve">V rámci pôdohospodárskych vied verejné vysoké školy zaznamenali </w:t>
      </w:r>
      <w:r w:rsidRPr="00A51E4F">
        <w:rPr>
          <w:b/>
        </w:rPr>
        <w:t>35 HCP</w:t>
      </w:r>
      <w:r w:rsidRPr="00A51E4F">
        <w:t>, až 21 dosiahla SPU Nitra, 6 má TU Zvolen, 4 patria UK Bratislava, a 1 HCP má UPJŠ Košice,  TU Košice, STU Bratislava a UVLF Košice.</w:t>
      </w:r>
    </w:p>
    <w:p w14:paraId="45369C85" w14:textId="77777777" w:rsidR="00A637EA" w:rsidRPr="00A51E4F" w:rsidRDefault="00A637EA" w:rsidP="00A637EA">
      <w:pPr>
        <w:pStyle w:val="spravaodsek"/>
        <w:ind w:left="0" w:firstLine="0"/>
      </w:pPr>
      <w:r w:rsidRPr="00A51E4F">
        <w:t>Kým 54,4 % svetovej produkcie prác v pôdohospodárskych vedách je voľne prístupných, UKF Nitra, UPJŠ Košice, SPU Nitra, UJS Komárno, UMB B. Bystrica, PU Prešov, ŽU Žilina a UVLF Košice majú voľne prístupných približne dve štvrtiny svojich publikácií, konkrétne od 68,2 % UKF Nitra až do 83 % UVLF Košice. Okrem 3 vysokých škôl (STU Bratislava, KU Ružomberok a TU Košice) všetky presahujú svetový priemer. TUAD Trenčín ako jediná vysoká škola dosahuje 100 % mieru voľne prístupných publikácií, vzhľadom na celkovo nízky počet publikácií (2) dochádza k skresleniu.</w:t>
      </w:r>
    </w:p>
    <w:p w14:paraId="5B1F749B" w14:textId="77777777" w:rsidR="00A637EA" w:rsidRPr="00A51E4F" w:rsidRDefault="00A637EA" w:rsidP="00A637EA">
      <w:pPr>
        <w:pStyle w:val="spravaodsek"/>
        <w:ind w:left="0" w:firstLine="0"/>
      </w:pPr>
      <w:r w:rsidRPr="00A51E4F">
        <w:t xml:space="preserve">Podiel citovaných prác s pôdohospodárskou tematikou vytvorených na verejných vysokých školách je nižší ako svetový priemer (81,2 %) s výnimkou </w:t>
      </w:r>
      <w:proofErr w:type="spellStart"/>
      <w:r w:rsidRPr="00A51E4F">
        <w:t>TvU</w:t>
      </w:r>
      <w:proofErr w:type="spellEnd"/>
      <w:r w:rsidRPr="00A51E4F">
        <w:t xml:space="preserve"> Trnava (96,2 %), UMB B. Bystrica (87,5), UK Bratislava (83,2 %) a SPU Nitra (82,6 %). Tesne pod svetovým priemerom sú STU Bratislava (81,1 %), TU Zvolen a UKF Nitra (81 %). Práce SPU Nitra (10,2) a UK Bratislava (9,4) získali priemerne počet citácií na publikáciu na mierne vyššej úrovni, ako je svetový priemer (8,8). Svetovému priemeru sa ďalej približuje TU Zvolen s hodnotou 8,7. Svetový priemer NCO (1) v pôdohospodárskych vedách prevýšili SPU Nitra (1,2) a TU Košice s TU Zvolen (1,1). Hodnotu tesne pod svetový priemer NCO dosiahli UK Bratislava a ŽU Žilina.</w:t>
      </w:r>
    </w:p>
    <w:p w14:paraId="60C9336D" w14:textId="77777777" w:rsidR="00A637EA" w:rsidRPr="00A51E4F" w:rsidRDefault="00A637EA" w:rsidP="00A637EA">
      <w:pPr>
        <w:pStyle w:val="spravaodsek"/>
        <w:ind w:left="0" w:firstLine="0"/>
      </w:pPr>
      <w:r w:rsidRPr="00A51E4F">
        <w:t xml:space="preserve">Pre všetky verejné vysoké školy majú prevahu publikácie v pôdohospodárskych vedách v časopisoch v 1. a 2. </w:t>
      </w:r>
      <w:proofErr w:type="spellStart"/>
      <w:r w:rsidRPr="00A51E4F">
        <w:t>kvartile</w:t>
      </w:r>
      <w:proofErr w:type="spellEnd"/>
      <w:r w:rsidRPr="00A51E4F">
        <w:t xml:space="preserve"> okrem EU Bratislava, kde je pomer 0,8 a pre UJS </w:t>
      </w:r>
      <w:r>
        <w:t xml:space="preserve">v </w:t>
      </w:r>
      <w:r w:rsidRPr="00A51E4F">
        <w:t>Komárn</w:t>
      </w:r>
      <w:r>
        <w:t>e</w:t>
      </w:r>
      <w:r w:rsidRPr="00A51E4F">
        <w:t>, kde sa počet publikácii v </w:t>
      </w:r>
      <w:proofErr w:type="spellStart"/>
      <w:r w:rsidRPr="00A51E4F">
        <w:t>kvartiloch</w:t>
      </w:r>
      <w:proofErr w:type="spellEnd"/>
      <w:r w:rsidRPr="00A51E4F">
        <w:t xml:space="preserve"> 1 a 2 zhoduje s počtom publikácií v 3. a 4. </w:t>
      </w:r>
      <w:proofErr w:type="spellStart"/>
      <w:r w:rsidRPr="00A51E4F">
        <w:t>kvartile</w:t>
      </w:r>
      <w:proofErr w:type="spellEnd"/>
      <w:r w:rsidRPr="00A51E4F">
        <w:t xml:space="preserve">. Najvyšší pomer v prospech prác v 1. a 2. </w:t>
      </w:r>
      <w:proofErr w:type="spellStart"/>
      <w:r w:rsidRPr="00A51E4F">
        <w:t>kvartile</w:t>
      </w:r>
      <w:proofErr w:type="spellEnd"/>
      <w:r w:rsidRPr="00A51E4F">
        <w:t xml:space="preserve"> dosiahli ŽU Žilina (14), TU Zvolen a TU Košice (7),  UCM Trnava (5), UMB B. Bystrica (4,3), SPU Nitra a </w:t>
      </w:r>
      <w:proofErr w:type="spellStart"/>
      <w:r w:rsidRPr="00A51E4F">
        <w:t>TvU</w:t>
      </w:r>
      <w:proofErr w:type="spellEnd"/>
      <w:r w:rsidRPr="00A51E4F">
        <w:t xml:space="preserve"> Trnava (4) a UK </w:t>
      </w:r>
      <w:r>
        <w:t xml:space="preserve">v </w:t>
      </w:r>
      <w:r w:rsidRPr="00A51E4F">
        <w:t>Bratislav</w:t>
      </w:r>
      <w:r>
        <w:t>e</w:t>
      </w:r>
      <w:r w:rsidRPr="00A51E4F">
        <w:t xml:space="preserve"> (3,9). Ostatné vysoké školy </w:t>
      </w:r>
      <w:r>
        <w:t xml:space="preserve">svojimi publikáciami </w:t>
      </w:r>
      <w:r w:rsidRPr="00A51E4F">
        <w:t>neprekračujú hodnotu 3,6.</w:t>
      </w:r>
      <w:r>
        <w:t xml:space="preserve"> </w:t>
      </w:r>
    </w:p>
    <w:p w14:paraId="21C6C3A0" w14:textId="77777777" w:rsidR="00A637EA" w:rsidRPr="00A51E4F" w:rsidRDefault="00A637EA" w:rsidP="00A637EA">
      <w:pPr>
        <w:pStyle w:val="Nadpis4"/>
        <w:rPr>
          <w:lang w:val="sk-SK"/>
        </w:rPr>
      </w:pPr>
      <w:bookmarkStart w:id="72" w:name="_Toc52463592"/>
      <w:bookmarkStart w:id="73" w:name="_Toc181703036"/>
      <w:r w:rsidRPr="00A51E4F">
        <w:rPr>
          <w:lang w:val="sk-SK"/>
        </w:rPr>
        <w:t>Publikačná činnosť – spoločenské vedy</w:t>
      </w:r>
      <w:bookmarkEnd w:id="72"/>
      <w:bookmarkEnd w:id="73"/>
      <w:r w:rsidRPr="00A51E4F">
        <w:rPr>
          <w:lang w:val="sk-SK"/>
        </w:rPr>
        <w:t xml:space="preserve"> </w:t>
      </w:r>
    </w:p>
    <w:p w14:paraId="614BA199" w14:textId="77777777" w:rsidR="00A637EA" w:rsidRPr="00A51E4F" w:rsidRDefault="00A637EA" w:rsidP="00A637EA">
      <w:pPr>
        <w:pStyle w:val="spravaodsek"/>
        <w:ind w:left="0" w:firstLine="0"/>
      </w:pPr>
      <w:r w:rsidRPr="00A51E4F">
        <w:rPr>
          <w:b/>
        </w:rPr>
        <w:t>V spoločenských vedách</w:t>
      </w:r>
      <w:r w:rsidRPr="00A51E4F">
        <w:t xml:space="preserve"> verejné vysoké školy v období rokov 2018 – 2022 publikovali </w:t>
      </w:r>
      <w:r w:rsidRPr="00A51E4F">
        <w:rPr>
          <w:b/>
        </w:rPr>
        <w:t xml:space="preserve">4 514 prác vo  </w:t>
      </w:r>
      <w:proofErr w:type="spellStart"/>
      <w:r w:rsidRPr="00A51E4F">
        <w:rPr>
          <w:b/>
        </w:rPr>
        <w:t>WoS</w:t>
      </w:r>
      <w:proofErr w:type="spellEnd"/>
      <w:r w:rsidRPr="00A51E4F">
        <w:rPr>
          <w:b/>
        </w:rPr>
        <w:t xml:space="preserve"> CC</w:t>
      </w:r>
      <w:r w:rsidRPr="00A51E4F">
        <w:t>. Najviac publikácii má ŽU Žilina, konkrétne 757, nasleduje UK Bratislava (744) a TU Košice (406).</w:t>
      </w:r>
    </w:p>
    <w:p w14:paraId="2D834792" w14:textId="77777777" w:rsidR="00A637EA" w:rsidRPr="00A51E4F" w:rsidRDefault="00A637EA" w:rsidP="00A637EA">
      <w:pPr>
        <w:pStyle w:val="spravaodsek"/>
        <w:ind w:left="0" w:firstLine="0"/>
        <w:rPr>
          <w:rFonts w:eastAsia="Times New Roman"/>
          <w:lang w:eastAsia="sk-SK"/>
        </w:rPr>
      </w:pPr>
      <w:r w:rsidRPr="00A51E4F">
        <w:t xml:space="preserve">Z celkom </w:t>
      </w:r>
      <w:r w:rsidRPr="00A51E4F">
        <w:rPr>
          <w:b/>
        </w:rPr>
        <w:t>20 HCP</w:t>
      </w:r>
      <w:r w:rsidRPr="00A51E4F">
        <w:t xml:space="preserve"> majú 6 autorstvo na UK Bratislava, 3 HCP publikácie patria UPJŠ Košice a PU Prešov, po 2 prislúchajú SPU Nitra, UMB B. Bystrica a </w:t>
      </w:r>
      <w:r w:rsidRPr="00A51E4F">
        <w:rPr>
          <w:iCs/>
        </w:rPr>
        <w:t>UKF Nitra. Jednu HCP publikáciu majú ŽU Žilina a UJS Komárno.</w:t>
      </w:r>
    </w:p>
    <w:p w14:paraId="205D6F7A" w14:textId="77777777" w:rsidR="00A637EA" w:rsidRPr="00A51E4F" w:rsidRDefault="00A637EA" w:rsidP="00A637EA">
      <w:pPr>
        <w:pStyle w:val="spravaodsek"/>
        <w:ind w:left="0" w:firstLine="0"/>
      </w:pPr>
      <w:r w:rsidRPr="00A51E4F">
        <w:t xml:space="preserve">Voľne prístupných je 41,2 % svetovej produkcie spoločenskovedných prác. Túto hranicu prekračuje 12 verejných vysokých škôl, konkrétne UVLF Košice (70 %), SPU Nitra </w:t>
      </w:r>
      <w:r w:rsidRPr="00A51E4F">
        <w:lastRenderedPageBreak/>
        <w:t>(67,1 %), ŽU Žilina (66,5 %), TU Košice (64,3 %), TU Zvolen (52,9 %), STU Bratislava (51,3 %), KU Ružomberok (51,1 %), PU Prešov (49,4 %), UPJŠ Košice (49 %), EU Bratislava (48,1 %), UMB B. Bystrica (44 %) a UK Bratislava (42,3 %).</w:t>
      </w:r>
    </w:p>
    <w:p w14:paraId="3B8A6114" w14:textId="77777777" w:rsidR="00A637EA" w:rsidRPr="00A51E4F" w:rsidRDefault="00A637EA" w:rsidP="00A637EA">
      <w:pPr>
        <w:pStyle w:val="spravaodsek"/>
        <w:ind w:left="0" w:firstLine="0"/>
      </w:pPr>
      <w:r w:rsidRPr="00A51E4F">
        <w:t xml:space="preserve">Dve z verejných vysokých škôl </w:t>
      </w:r>
      <w:r w:rsidRPr="00A51E4F">
        <w:rPr>
          <w:b/>
        </w:rPr>
        <w:t>dosiahli priemerný podiel citovaných prác na úrovni svetového priemeru</w:t>
      </w:r>
      <w:r w:rsidRPr="00A51E4F">
        <w:t xml:space="preserve"> (65,3 %), konkrétne TU Košice (65,8 %) a UVLF Košice (70%) v ktorej prípade ide o celkový počet publikácii len 10. Viac ako 50 % dosiahli UPJŠ Košice (63,5 %), TU Zvolen (62,9 %), ŽU Žilina (61,7 %), STU Bratislava (59,9 %), UK Bratislava (59,8 %), SPU Nitra (55,3 %), PU Prešov (55,1 %), TUAD Trenčín (51,8 %) a UMB B. Bystrica (51,3 %). V ostatných verejných vysokých školách sa podiel citovaných prác pohybuje  od 22,7 % do 49,9 %. Vyšší ako svetový normalizovaný citačný ohlas (1) dosiahli ŽU Žilina a UVLF Košice (obe 1,3), zhodu dosiahla STU Bratislava (1).</w:t>
      </w:r>
    </w:p>
    <w:p w14:paraId="46BB1A3A" w14:textId="77777777" w:rsidR="00A637EA" w:rsidRPr="00A51E4F" w:rsidRDefault="00A637EA" w:rsidP="00A637EA">
      <w:pPr>
        <w:pStyle w:val="spravaodsek"/>
        <w:ind w:left="0" w:firstLine="0"/>
      </w:pPr>
      <w:r w:rsidRPr="00A51E4F">
        <w:t xml:space="preserve"> V spoločenských vedách je zastúpenie prác publikovaných v časopisoch zaradených do 1. a 2. </w:t>
      </w:r>
      <w:proofErr w:type="spellStart"/>
      <w:r w:rsidRPr="00A51E4F">
        <w:t>kvartilu</w:t>
      </w:r>
      <w:proofErr w:type="spellEnd"/>
      <w:r w:rsidRPr="00A51E4F">
        <w:t xml:space="preserve"> takmer trojnásobné, ako počty prác publikovaných v časopisoch v 3. a 4. </w:t>
      </w:r>
      <w:proofErr w:type="spellStart"/>
      <w:r w:rsidRPr="00A51E4F">
        <w:t>kvartile</w:t>
      </w:r>
      <w:proofErr w:type="spellEnd"/>
      <w:r w:rsidRPr="00A51E4F">
        <w:t>, konkrétne je pomer 2,9. Nakoľko prevažná väčšina verejných vysokých škôl uprednostňuje publikovanie v konferenčných príspevkoch, zastúpenie prác v časopisoch s JIF je nízke. I napriek nižšiemu počtu článkov so spoločenskovednou tematikou v časopisoch s JIF, nadpriemerný pomer 2,9 dosiahli TU Zvolen (26), ŽU Žilina (10,6), SPU Nitra (7,5), UVLF Košice (7), v ktorej prípade ide len o 8 publikácií, čo môže skresľovať výsledok, ďalej UKF Nitra (5,1) a STU Bratislava (4,1).</w:t>
      </w:r>
    </w:p>
    <w:p w14:paraId="12E9F45F" w14:textId="77777777" w:rsidR="00A637EA" w:rsidRPr="00A51E4F" w:rsidRDefault="00A637EA" w:rsidP="00A637EA">
      <w:pPr>
        <w:pStyle w:val="Nadpis4"/>
        <w:rPr>
          <w:lang w:val="sk-SK"/>
        </w:rPr>
      </w:pPr>
      <w:bookmarkStart w:id="74" w:name="_Toc52463593"/>
      <w:bookmarkStart w:id="75" w:name="_Toc181703037"/>
      <w:r w:rsidRPr="00A51E4F">
        <w:rPr>
          <w:lang w:val="sk-SK"/>
        </w:rPr>
        <w:t>Publikačná činnosť – humanitné vedy</w:t>
      </w:r>
      <w:bookmarkEnd w:id="74"/>
      <w:bookmarkEnd w:id="75"/>
      <w:r w:rsidRPr="00A51E4F">
        <w:rPr>
          <w:lang w:val="sk-SK"/>
        </w:rPr>
        <w:t xml:space="preserve"> </w:t>
      </w:r>
    </w:p>
    <w:p w14:paraId="34509710" w14:textId="77777777" w:rsidR="00A637EA" w:rsidRPr="00A51E4F" w:rsidRDefault="00A637EA" w:rsidP="00A637EA">
      <w:pPr>
        <w:pStyle w:val="spravaodsek"/>
        <w:ind w:left="0" w:firstLine="0"/>
      </w:pPr>
      <w:r w:rsidRPr="00A51E4F">
        <w:t xml:space="preserve">Na celkovom počte </w:t>
      </w:r>
      <w:r w:rsidRPr="00A51E4F">
        <w:rPr>
          <w:b/>
        </w:rPr>
        <w:t>793 publikácií z humanitných vied</w:t>
      </w:r>
      <w:r w:rsidRPr="00A51E4F">
        <w:t xml:space="preserve"> 17 verejných vysokých škôl za obdobie  2019 – 2023 vo </w:t>
      </w:r>
      <w:proofErr w:type="spellStart"/>
      <w:r w:rsidRPr="00A51E4F">
        <w:rPr>
          <w:b/>
        </w:rPr>
        <w:t>WoS</w:t>
      </w:r>
      <w:proofErr w:type="spellEnd"/>
      <w:r w:rsidRPr="00A51E4F">
        <w:rPr>
          <w:b/>
        </w:rPr>
        <w:t xml:space="preserve"> CC</w:t>
      </w:r>
      <w:r w:rsidRPr="00A51E4F">
        <w:t>, sa 227 publikáciami podieľa UK Bratislava, STU Bratislava 102 publikáciami a PU Prešov 79 publikáciami. Nad 50 publikácií má aj UKF Nitra (71), UCM Trnava (69) a </w:t>
      </w:r>
      <w:proofErr w:type="spellStart"/>
      <w:r w:rsidRPr="00A51E4F">
        <w:t>TvU</w:t>
      </w:r>
      <w:proofErr w:type="spellEnd"/>
      <w:r w:rsidRPr="00A51E4F">
        <w:t xml:space="preserve"> Trnava (62). Ostatné školy majú v humanitných vedách zaradených menej ako 50 publikácií.</w:t>
      </w:r>
    </w:p>
    <w:p w14:paraId="12BFFD48" w14:textId="77777777" w:rsidR="00A637EA" w:rsidRPr="00A51E4F" w:rsidRDefault="00A637EA" w:rsidP="00A637EA">
      <w:pPr>
        <w:pStyle w:val="spravaodsek"/>
        <w:ind w:left="0" w:firstLine="0"/>
      </w:pPr>
      <w:r w:rsidRPr="00A51E4F">
        <w:t>Žiadna slovenská verejná vysoká škola nemá v humanitných vedách HCP publikáciu.</w:t>
      </w:r>
    </w:p>
    <w:p w14:paraId="6A647D09" w14:textId="77777777" w:rsidR="00A637EA" w:rsidRPr="00A51E4F" w:rsidRDefault="00A637EA" w:rsidP="00A637EA">
      <w:pPr>
        <w:pStyle w:val="spravaodsek"/>
        <w:ind w:left="0" w:firstLine="0"/>
      </w:pPr>
      <w:r w:rsidRPr="00A51E4F">
        <w:t>Zo 793 prác zaradených do humanitných vied je 394 (49,7 %) voľne prístupných a z nich až 317 zlatou cestou v DOAJ (</w:t>
      </w:r>
      <w:proofErr w:type="spellStart"/>
      <w:r w:rsidRPr="00A51E4F">
        <w:t>Directory</w:t>
      </w:r>
      <w:proofErr w:type="spellEnd"/>
      <w:r w:rsidRPr="00A51E4F">
        <w:t xml:space="preserve"> of </w:t>
      </w:r>
      <w:proofErr w:type="spellStart"/>
      <w:r w:rsidRPr="00A51E4F">
        <w:t>Open</w:t>
      </w:r>
      <w:proofErr w:type="spellEnd"/>
      <w:r w:rsidRPr="00A51E4F">
        <w:t xml:space="preserve"> Access </w:t>
      </w:r>
      <w:proofErr w:type="spellStart"/>
      <w:r w:rsidRPr="00A51E4F">
        <w:t>Journals</w:t>
      </w:r>
      <w:proofErr w:type="spellEnd"/>
      <w:r w:rsidRPr="00A51E4F">
        <w:t>) časopisoch. Najvyšší podiel voľne prístupných publikácií majú SPU Nitra (100 %) a ŽU Žilina (85,7 %), v oboch prípadoch ide ale o nízke počty publikácií, konkrétne 5, resp. 7. S výnimkou EU Bratislava a UJS Komárno, všetky vysoké školy dosiahli vyšší podiel voľne dostupných publikácií, ako je svetový priemer 25,5 % humanitných publikácií. TUAD Trenčín nemá žiadnu voľne dostupnú publikáciu zaradenú do humanitných vied.</w:t>
      </w:r>
    </w:p>
    <w:p w14:paraId="2C1D9FDB" w14:textId="77777777" w:rsidR="00A637EA" w:rsidRPr="00A51E4F" w:rsidRDefault="00A637EA" w:rsidP="00A637EA">
      <w:pPr>
        <w:pStyle w:val="spravaodsek"/>
        <w:ind w:left="0" w:firstLine="0"/>
      </w:pPr>
      <w:r w:rsidRPr="00A51E4F">
        <w:t xml:space="preserve">O nadpriemer svetového normalizovaného citačného ohlasu (1) sa zaslúžili práce SPU Nitra (1,1), zhodnú hodnotu dosiahlo TU Zvolen, pričom tieto vysoké školy majú nízky počet publikácií (do 5). 7 zo 17 verejných vysokých škôl </w:t>
      </w:r>
      <w:r w:rsidRPr="00A51E4F">
        <w:rPr>
          <w:b/>
        </w:rPr>
        <w:t xml:space="preserve">prekonalo priemerný podiel citovaných prác </w:t>
      </w:r>
      <w:r w:rsidRPr="00A51E4F">
        <w:t>(32,1 %), na prvom mieste je UJS Komárno (62,5 % z 8 publikácií), SPU (60 % z 5 publikácií), nasleduje TU Zvolen (50 % zo 4 publikácií) a TU Košice (45,5 % z 22 publikácii), ŽU Žilina (42,9 % zo 7 publikácií), STU Bratislava (41,2 % zo 102 publikácií) a UVLF Košice (33,3</w:t>
      </w:r>
      <w:r>
        <w:t xml:space="preserve"> </w:t>
      </w:r>
      <w:r w:rsidRPr="00A51E4F">
        <w:t>% z 3 publikácií).</w:t>
      </w:r>
    </w:p>
    <w:p w14:paraId="078A6962" w14:textId="77777777" w:rsidR="00A637EA" w:rsidRPr="00A51E4F" w:rsidRDefault="00A637EA" w:rsidP="00A637EA">
      <w:pPr>
        <w:pStyle w:val="spravaodsek"/>
        <w:ind w:left="0" w:firstLine="0"/>
      </w:pPr>
      <w:r w:rsidRPr="00A51E4F">
        <w:t xml:space="preserve">Publikovanie </w:t>
      </w:r>
      <w:r>
        <w:t xml:space="preserve">vedeckých výstupov humanitných vied </w:t>
      </w:r>
      <w:r w:rsidRPr="00A51E4F">
        <w:t>v časopisoch s JIF je zriedkavé,</w:t>
      </w:r>
      <w:r>
        <w:t xml:space="preserve"> keď</w:t>
      </w:r>
      <w:r w:rsidRPr="00A51E4F">
        <w:t xml:space="preserve"> z celkového počtu 793 publikácií </w:t>
      </w:r>
      <w:r>
        <w:t>bolo</w:t>
      </w:r>
      <w:r w:rsidRPr="00A51E4F">
        <w:t xml:space="preserve"> len 118 zaradených v časopisoch s JIF, čo predstavuje 14,9 %. STU Bratislava (3,7), </w:t>
      </w:r>
      <w:proofErr w:type="spellStart"/>
      <w:r w:rsidRPr="00A51E4F">
        <w:t>TvU</w:t>
      </w:r>
      <w:proofErr w:type="spellEnd"/>
      <w:r w:rsidRPr="00A51E4F">
        <w:t xml:space="preserve"> Trnava (2) a UK Bratislava (1,8) presiahli</w:t>
      </w:r>
      <w:r w:rsidRPr="00A51E4F">
        <w:rPr>
          <w:iCs/>
        </w:rPr>
        <w:t xml:space="preserve"> svetový priemer publikácií zaradených v 1. a 2. </w:t>
      </w:r>
      <w:proofErr w:type="spellStart"/>
      <w:r w:rsidRPr="00A51E4F">
        <w:rPr>
          <w:iCs/>
        </w:rPr>
        <w:t>kvartile</w:t>
      </w:r>
      <w:proofErr w:type="spellEnd"/>
      <w:r w:rsidRPr="00A51E4F">
        <w:rPr>
          <w:iCs/>
        </w:rPr>
        <w:t xml:space="preserve"> voči publikáci</w:t>
      </w:r>
      <w:r>
        <w:rPr>
          <w:iCs/>
        </w:rPr>
        <w:t>ám</w:t>
      </w:r>
      <w:r w:rsidRPr="00A51E4F">
        <w:rPr>
          <w:iCs/>
        </w:rPr>
        <w:t xml:space="preserve"> zaradených v </w:t>
      </w:r>
      <w:proofErr w:type="spellStart"/>
      <w:r w:rsidRPr="00A51E4F">
        <w:rPr>
          <w:iCs/>
        </w:rPr>
        <w:t>kvartiloch</w:t>
      </w:r>
      <w:proofErr w:type="spellEnd"/>
      <w:r w:rsidRPr="00A51E4F">
        <w:rPr>
          <w:iCs/>
        </w:rPr>
        <w:t xml:space="preserve"> </w:t>
      </w:r>
      <w:r>
        <w:rPr>
          <w:iCs/>
        </w:rPr>
        <w:t>3</w:t>
      </w:r>
      <w:r w:rsidRPr="00A51E4F">
        <w:rPr>
          <w:iCs/>
        </w:rPr>
        <w:t xml:space="preserve"> a</w:t>
      </w:r>
      <w:r>
        <w:rPr>
          <w:iCs/>
        </w:rPr>
        <w:t> </w:t>
      </w:r>
      <w:r w:rsidRPr="00A51E4F">
        <w:rPr>
          <w:iCs/>
        </w:rPr>
        <w:t>4</w:t>
      </w:r>
      <w:r>
        <w:rPr>
          <w:iCs/>
        </w:rPr>
        <w:t>, ktoré sú</w:t>
      </w:r>
      <w:r w:rsidRPr="00A51E4F">
        <w:rPr>
          <w:iCs/>
        </w:rPr>
        <w:t xml:space="preserve"> na úrovni 1,8.</w:t>
      </w:r>
    </w:p>
    <w:p w14:paraId="63F97964" w14:textId="77777777" w:rsidR="00A637EA" w:rsidRPr="00A51E4F" w:rsidRDefault="00A637EA" w:rsidP="00A637EA">
      <w:pPr>
        <w:pStyle w:val="spravaodsek"/>
        <w:ind w:left="0" w:firstLine="0"/>
        <w:rPr>
          <w:b/>
        </w:rPr>
      </w:pPr>
      <w:r w:rsidRPr="00A51E4F">
        <w:lastRenderedPageBreak/>
        <w:t xml:space="preserve">Kumulatívne sa za jednotlivé päťročné obdobia v rokoch 2015 – 2023 prejavuje počet publikácií a počet citácií v základných vedných odboroch rastúcimi i klesajúcimi trendmi, ako dokumentuje </w:t>
      </w:r>
      <w:r w:rsidRPr="00A51E4F">
        <w:rPr>
          <w:b/>
        </w:rPr>
        <w:t>graf č. 7</w:t>
      </w:r>
      <w:r w:rsidRPr="00A51E4F">
        <w:t xml:space="preserve"> – časť </w:t>
      </w:r>
      <w:r w:rsidRPr="00A51E4F">
        <w:rPr>
          <w:b/>
        </w:rPr>
        <w:t>a)</w:t>
      </w:r>
      <w:r w:rsidRPr="00A51E4F">
        <w:t xml:space="preserve"> pre publikácie a časť </w:t>
      </w:r>
      <w:r w:rsidRPr="00A51E4F">
        <w:rPr>
          <w:b/>
        </w:rPr>
        <w:t>b)</w:t>
      </w:r>
      <w:r w:rsidRPr="00A51E4F">
        <w:t xml:space="preserve"> pre citácie. Významným zastúpením publikácií je konferenčný príspevok, ktorého 5-ročný trend v kumulatívnom počte sa v prípade technických a spoločenských vied javí ako stagnujúci až klesajúci. Stagnáciu je možno zaznamenať v prípade prírodných vied, naopak stály rast v prípade lekárskych vied.</w:t>
      </w:r>
    </w:p>
    <w:p w14:paraId="1E5740C6" w14:textId="77777777" w:rsidR="00893279" w:rsidRDefault="00893279" w:rsidP="00A637EA">
      <w:pPr>
        <w:pStyle w:val="spravaodsek"/>
        <w:numPr>
          <w:ilvl w:val="0"/>
          <w:numId w:val="0"/>
        </w:numPr>
        <w:rPr>
          <w:ins w:id="76" w:author="Bilohuščin Vladimír" w:date="2024-10-24T14:14:00Z"/>
          <w:b/>
        </w:rPr>
        <w:sectPr w:rsidR="00893279" w:rsidSect="001D603F">
          <w:headerReference w:type="default" r:id="rId24"/>
          <w:headerReference w:type="first" r:id="rId25"/>
          <w:footerReference w:type="first" r:id="rId26"/>
          <w:type w:val="continuous"/>
          <w:pgSz w:w="11906" w:h="16838"/>
          <w:pgMar w:top="1417" w:right="1417" w:bottom="1417" w:left="1560" w:header="708" w:footer="708" w:gutter="0"/>
          <w:pgNumType w:start="4"/>
          <w:cols w:space="708"/>
          <w:titlePg/>
        </w:sectPr>
      </w:pPr>
    </w:p>
    <w:p w14:paraId="74B2D248" w14:textId="05F18A67" w:rsidR="00A637EA" w:rsidRPr="00A51E4F" w:rsidRDefault="00A637EA" w:rsidP="00A637EA">
      <w:pPr>
        <w:pStyle w:val="spravaodsek"/>
        <w:numPr>
          <w:ilvl w:val="0"/>
          <w:numId w:val="0"/>
        </w:numPr>
        <w:rPr>
          <w:b/>
        </w:rPr>
      </w:pPr>
      <w:r w:rsidRPr="00A51E4F">
        <w:rPr>
          <w:b/>
        </w:rPr>
        <w:t>a)</w:t>
      </w:r>
    </w:p>
    <w:p w14:paraId="44F0F5B0" w14:textId="77777777" w:rsidR="00893279" w:rsidRDefault="00A637EA" w:rsidP="00A637EA">
      <w:pPr>
        <w:pStyle w:val="spravaodsek"/>
        <w:numPr>
          <w:ilvl w:val="0"/>
          <w:numId w:val="0"/>
        </w:numPr>
        <w:tabs>
          <w:tab w:val="left" w:pos="1701"/>
        </w:tabs>
        <w:spacing w:after="240"/>
        <w:jc w:val="center"/>
        <w:rPr>
          <w:ins w:id="77" w:author="Bilohuščin Vladimír" w:date="2024-10-24T14:14:00Z"/>
          <w:b/>
        </w:rPr>
        <w:sectPr w:rsidR="00893279" w:rsidSect="00893279">
          <w:type w:val="continuous"/>
          <w:pgSz w:w="11906" w:h="16838"/>
          <w:pgMar w:top="1417" w:right="7937" w:bottom="1417" w:left="1560" w:header="708" w:footer="708" w:gutter="0"/>
          <w:pgNumType w:start="4"/>
          <w:cols w:num="2" w:space="143"/>
          <w:titlePg/>
        </w:sectPr>
      </w:pPr>
      <w:r w:rsidRPr="00A51E4F">
        <w:rPr>
          <w:b/>
          <w:noProof/>
          <w:lang w:eastAsia="sk-SK"/>
        </w:rPr>
        <w:drawing>
          <wp:inline distT="0" distB="0" distL="0" distR="0" wp14:anchorId="1D3C387B" wp14:editId="2A4F8806">
            <wp:extent cx="4114800" cy="2473439"/>
            <wp:effectExtent l="0" t="0" r="0" b="317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21967" cy="2477747"/>
                    </a:xfrm>
                    <a:prstGeom prst="rect">
                      <a:avLst/>
                    </a:prstGeom>
                    <a:noFill/>
                  </pic:spPr>
                </pic:pic>
              </a:graphicData>
            </a:graphic>
          </wp:inline>
        </w:drawing>
      </w:r>
    </w:p>
    <w:p w14:paraId="2381B350" w14:textId="77777777" w:rsidR="00893279" w:rsidRDefault="00893279" w:rsidP="00A637EA">
      <w:pPr>
        <w:rPr>
          <w:b/>
        </w:rPr>
        <w:sectPr w:rsidR="00893279" w:rsidSect="001D603F">
          <w:type w:val="continuous"/>
          <w:pgSz w:w="11906" w:h="16838"/>
          <w:pgMar w:top="1417" w:right="1417" w:bottom="1417" w:left="1560" w:header="708" w:footer="708" w:gutter="0"/>
          <w:pgNumType w:start="4"/>
          <w:cols w:space="708"/>
          <w:titlePg/>
        </w:sectPr>
      </w:pPr>
    </w:p>
    <w:p w14:paraId="4E6B1C53" w14:textId="17012F56" w:rsidR="00A637EA" w:rsidRPr="00A51E4F" w:rsidRDefault="00A637EA" w:rsidP="00A637EA">
      <w:pPr>
        <w:rPr>
          <w:b/>
        </w:rPr>
      </w:pPr>
      <w:r w:rsidRPr="00A51E4F">
        <w:rPr>
          <w:b/>
        </w:rPr>
        <w:t>b)</w:t>
      </w:r>
    </w:p>
    <w:p w14:paraId="7E2A6E92" w14:textId="77777777" w:rsidR="00A637EA" w:rsidRPr="00A51E4F" w:rsidRDefault="00A637EA" w:rsidP="00A637EA">
      <w:pPr>
        <w:jc w:val="center"/>
        <w:rPr>
          <w:b/>
        </w:rPr>
      </w:pPr>
      <w:r w:rsidRPr="00A51E4F">
        <w:rPr>
          <w:b/>
          <w:noProof/>
        </w:rPr>
        <w:drawing>
          <wp:inline distT="0" distB="0" distL="0" distR="0" wp14:anchorId="482210A4" wp14:editId="5DE541D6">
            <wp:extent cx="4067175" cy="2444811"/>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91847" cy="2459641"/>
                    </a:xfrm>
                    <a:prstGeom prst="rect">
                      <a:avLst/>
                    </a:prstGeom>
                    <a:noFill/>
                  </pic:spPr>
                </pic:pic>
              </a:graphicData>
            </a:graphic>
          </wp:inline>
        </w:drawing>
      </w:r>
    </w:p>
    <w:p w14:paraId="4C6C9859" w14:textId="77777777" w:rsidR="00893279" w:rsidRDefault="00893279" w:rsidP="00A637EA">
      <w:pPr>
        <w:pStyle w:val="spravaodsek"/>
        <w:numPr>
          <w:ilvl w:val="0"/>
          <w:numId w:val="0"/>
        </w:numPr>
        <w:tabs>
          <w:tab w:val="left" w:pos="1701"/>
        </w:tabs>
        <w:spacing w:before="0"/>
        <w:jc w:val="center"/>
        <w:rPr>
          <w:ins w:id="78" w:author="Bilohuščin Vladimír" w:date="2024-10-24T14:15:00Z"/>
        </w:rPr>
        <w:sectPr w:rsidR="00893279" w:rsidSect="00893279">
          <w:type w:val="continuous"/>
          <w:pgSz w:w="11906" w:h="16838"/>
          <w:pgMar w:top="1417" w:right="8078" w:bottom="1417" w:left="1560" w:header="708" w:footer="708" w:gutter="0"/>
          <w:pgNumType w:start="4"/>
          <w:cols w:num="2" w:space="284"/>
          <w:titlePg/>
        </w:sectPr>
      </w:pPr>
    </w:p>
    <w:p w14:paraId="3CE0CFC0" w14:textId="41C8B8F6" w:rsidR="00A637EA" w:rsidRPr="00A51E4F" w:rsidRDefault="00A637EA" w:rsidP="00A637EA">
      <w:pPr>
        <w:pStyle w:val="spravaodsek"/>
        <w:numPr>
          <w:ilvl w:val="0"/>
          <w:numId w:val="0"/>
        </w:numPr>
        <w:tabs>
          <w:tab w:val="left" w:pos="1701"/>
        </w:tabs>
        <w:spacing w:before="0"/>
        <w:jc w:val="center"/>
      </w:pPr>
    </w:p>
    <w:p w14:paraId="178EC435" w14:textId="77777777" w:rsidR="00A637EA" w:rsidRPr="00A51E4F" w:rsidRDefault="00A637EA" w:rsidP="00FD3D0C">
      <w:pPr>
        <w:pStyle w:val="Popis"/>
        <w:rPr>
          <w:rFonts w:eastAsiaTheme="minorEastAsia"/>
        </w:rPr>
      </w:pPr>
      <w:bookmarkStart w:id="79" w:name="_Toc52463617"/>
      <w:r w:rsidRPr="00A51E4F">
        <w:t xml:space="preserve">Graf č. 7 a), b) - 5-ročné trendy v kumulatívnom počte publikácií </w:t>
      </w:r>
      <w:r>
        <w:t xml:space="preserve">(graf </w:t>
      </w:r>
      <w:r w:rsidRPr="00A51E4F">
        <w:t>a)</w:t>
      </w:r>
      <w:r>
        <w:t>)</w:t>
      </w:r>
      <w:r w:rsidRPr="00A51E4F">
        <w:t xml:space="preserve"> a citácií verejných vysokých škôl v základných vedných odboroch OECD</w:t>
      </w:r>
      <w:r>
        <w:t xml:space="preserve"> (graf </w:t>
      </w:r>
      <w:r w:rsidRPr="00A51E4F">
        <w:t>b)</w:t>
      </w:r>
      <w:r>
        <w:t>)</w:t>
      </w:r>
      <w:r w:rsidRPr="00A51E4F">
        <w:t xml:space="preserve"> v rokoch 2015 – 2019 (1. stĺpec v poradí pre každý vedný odbor), 2016 – 2020 (2. stĺpec). 2017 – 2021 (3. stĺpec), 2018 –2022 (4. stĺpec) a 2019 – 2023 (5. stĺpec), zdroj: </w:t>
      </w:r>
      <w:proofErr w:type="spellStart"/>
      <w:r w:rsidRPr="00A51E4F">
        <w:t>WoS</w:t>
      </w:r>
      <w:proofErr w:type="spellEnd"/>
      <w:r w:rsidRPr="00A51E4F">
        <w:t xml:space="preserve"> </w:t>
      </w:r>
      <w:bookmarkEnd w:id="79"/>
      <w:r w:rsidRPr="00A51E4F">
        <w:t>CC/</w:t>
      </w:r>
      <w:proofErr w:type="spellStart"/>
      <w:r w:rsidRPr="00A51E4F">
        <w:t>InCites</w:t>
      </w:r>
      <w:proofErr w:type="spellEnd"/>
    </w:p>
    <w:p w14:paraId="5B09D55B" w14:textId="77777777" w:rsidR="00A637EA" w:rsidRDefault="00A637EA" w:rsidP="00A637EA">
      <w:pPr>
        <w:pStyle w:val="spravaodsek"/>
        <w:ind w:left="0" w:firstLine="0"/>
      </w:pPr>
      <w:r w:rsidRPr="00A51E4F">
        <w:t>Podrobnejšie informácie o publikačnej činnosti vysokých škôl sú uvedené v </w:t>
      </w:r>
      <w:r w:rsidRPr="00A51E4F">
        <w:rPr>
          <w:b/>
        </w:rPr>
        <w:t>tabuľkách č. 16a, tabuľka č. 16b</w:t>
      </w:r>
      <w:r w:rsidRPr="00A51E4F">
        <w:t xml:space="preserve"> uvádza priemerný počet citácií na priemernú publikáciu verejnej vysokej školy, </w:t>
      </w:r>
      <w:r w:rsidRPr="00A51E4F">
        <w:rPr>
          <w:b/>
        </w:rPr>
        <w:t>tabuľka č. 16c</w:t>
      </w:r>
      <w:r w:rsidRPr="00A51E4F">
        <w:t xml:space="preserve"> uvádza počty publikácií verejných vysokých škôl v základných vedných odboroch OECD, ktoré sa vyznačujú vysokým počtom citácií a sú zaradené ako HCP, </w:t>
      </w:r>
      <w:r w:rsidRPr="00A51E4F">
        <w:rPr>
          <w:b/>
        </w:rPr>
        <w:t>tabuľka č. 16d</w:t>
      </w:r>
      <w:r w:rsidRPr="00A51E4F">
        <w:t xml:space="preserve"> uvádza priemernú hodnotu normalizovaného svetového citačného ohlasu pre základný vedný odbor OECD a údaj, či vysoká škola dosiahla, prípadne sa priblížila k tejto hodnote a </w:t>
      </w:r>
      <w:r w:rsidRPr="00A51E4F">
        <w:rPr>
          <w:b/>
        </w:rPr>
        <w:t xml:space="preserve">tabuľka č. 16e </w:t>
      </w:r>
      <w:r w:rsidRPr="00A51E4F">
        <w:t>uvádza prehľad umeleckej činnosti.</w:t>
      </w:r>
    </w:p>
    <w:p w14:paraId="20677621" w14:textId="77777777" w:rsidR="00A637EA" w:rsidRPr="00A51E4F" w:rsidRDefault="00A637EA" w:rsidP="00A637EA"/>
    <w:p w14:paraId="3C2BA0C3" w14:textId="77777777" w:rsidR="00A637EA" w:rsidRPr="00A51E4F" w:rsidRDefault="00A637EA" w:rsidP="00A637EA">
      <w:pPr>
        <w:pStyle w:val="Nadpis3-vavo"/>
        <w:numPr>
          <w:ilvl w:val="2"/>
          <w:numId w:val="1"/>
        </w:numPr>
        <w:ind w:left="0" w:firstLine="0"/>
      </w:pPr>
      <w:bookmarkStart w:id="80" w:name="_Toc181703038"/>
      <w:r w:rsidRPr="00A51E4F">
        <w:lastRenderedPageBreak/>
        <w:t>1.6 Rozvoj vysokého školstva</w:t>
      </w:r>
      <w:bookmarkEnd w:id="80"/>
    </w:p>
    <w:p w14:paraId="70C32B55" w14:textId="79234824" w:rsidR="00A637EA" w:rsidRPr="00A51E4F" w:rsidRDefault="00A637EA" w:rsidP="00A637EA">
      <w:pPr>
        <w:pStyle w:val="spravaodsek"/>
        <w:ind w:left="0" w:firstLine="0"/>
      </w:pPr>
      <w:r w:rsidRPr="00A51E4F">
        <w:t xml:space="preserve">V roku 2023 pokračovala  realizácia 15 rozvojových projektov z </w:t>
      </w:r>
      <w:r w:rsidR="00E540AC">
        <w:t>výziev</w:t>
      </w:r>
      <w:r w:rsidRPr="00A51E4F">
        <w:t xml:space="preserve"> na podávanie rozvojových projektov verejných vysokých škôl v roku 2020, 2021 a 2022 v týchto ôsmych tematických oblastiach: </w:t>
      </w:r>
      <w:r w:rsidRPr="00A51E4F">
        <w:rPr>
          <w:color w:val="000000"/>
        </w:rPr>
        <w:t xml:space="preserve">Podpora aktivít vysokých škôl v Iniciatíve Európskych univerzít, Získanie značky HR </w:t>
      </w:r>
      <w:proofErr w:type="spellStart"/>
      <w:r w:rsidRPr="00A51E4F">
        <w:rPr>
          <w:color w:val="000000"/>
        </w:rPr>
        <w:t>Ecxellence</w:t>
      </w:r>
      <w:proofErr w:type="spellEnd"/>
      <w:r w:rsidRPr="00A51E4F">
        <w:rPr>
          <w:color w:val="000000"/>
        </w:rPr>
        <w:t xml:space="preserve"> in </w:t>
      </w:r>
      <w:proofErr w:type="spellStart"/>
      <w:r w:rsidRPr="00A51E4F">
        <w:rPr>
          <w:color w:val="000000"/>
        </w:rPr>
        <w:t>Research</w:t>
      </w:r>
      <w:proofErr w:type="spellEnd"/>
      <w:r w:rsidRPr="00A51E4F">
        <w:rPr>
          <w:color w:val="000000"/>
        </w:rPr>
        <w:t xml:space="preserve"> </w:t>
      </w:r>
      <w:proofErr w:type="spellStart"/>
      <w:r w:rsidRPr="00A51E4F">
        <w:rPr>
          <w:color w:val="000000"/>
        </w:rPr>
        <w:t>Award</w:t>
      </w:r>
      <w:proofErr w:type="spellEnd"/>
      <w:r w:rsidRPr="00A51E4F">
        <w:rPr>
          <w:color w:val="000000"/>
        </w:rPr>
        <w:t xml:space="preserve">, Integrácia vysokých škôl, Materské školy pri vysokých školách, Rozvoj výskumných kapacít v oblasti pedagogického výskumu, Koncept Zelenej univerzity, Podpora internacionalizácie vysokoškolského prostredia, </w:t>
      </w:r>
      <w:r w:rsidRPr="00A51E4F">
        <w:t>Podpora pri poskytovaní a uskutočňovaní doplňujúceho pedagogického štúdia alebo rozširujúceho štúdia.</w:t>
      </w:r>
    </w:p>
    <w:p w14:paraId="0A625B8F" w14:textId="77777777" w:rsidR="00A637EA" w:rsidRPr="00A51E4F" w:rsidRDefault="00A637EA" w:rsidP="00A637EA">
      <w:pPr>
        <w:pStyle w:val="spravaodsek"/>
        <w:ind w:left="0" w:firstLine="0"/>
      </w:pPr>
      <w:r w:rsidRPr="00A51E4F">
        <w:t xml:space="preserve">V roku 2023 bolo v rámci výzvy na získanie dotácie na rozvoj </w:t>
      </w:r>
      <w:r>
        <w:t xml:space="preserve">vysokých škôl </w:t>
      </w:r>
      <w:r w:rsidRPr="00A51E4F">
        <w:t>podporených dokopy 17 rozvojových projektov verejných vysokých škôl s predpokladaným obdobím realizácie v rokoch 2023 - 2025, z toho 9 rozvojových projektov verejných vysokých škôl v téme  č. 1 Podpora integračných služieb pre zahraničných výskumníkov, vysokoškolských učiteľov, študentov a jazykového vzdelávania zamestnancov vysokých škôl a 8 rozvojových projektov verejných vysokých škôl v téme č. 2 Podpora implementácie princípov Stratégie ľudských zdrojov vo výskume. Celková poskytnutá suma dotácie na tieto témy bola vo výške 3 033 818 €, z toho v téme č. 1 bola poskytnutá dotácia vo výške 2 486 286 €  a v téme č. 2 bola poskytnutá dotácia vo výške 547 532 €.</w:t>
      </w:r>
    </w:p>
    <w:p w14:paraId="3CED7CED" w14:textId="796D08C6" w:rsidR="00C051BE" w:rsidRDefault="00081DE9" w:rsidP="00C051BE">
      <w:pPr>
        <w:pStyle w:val="spravaodsek"/>
        <w:ind w:left="0" w:firstLine="0"/>
      </w:pPr>
      <w:bookmarkStart w:id="81" w:name="_Hlk148079032"/>
      <w:bookmarkStart w:id="82" w:name="_Hlk146539773"/>
      <w:r w:rsidRPr="00081DE9">
        <w:t>350 000 € bolo alokovaných ako podpora určená pre vedecké tímy, ktoré boli identifikované Akreditačnou komisiou v rámci projektu „Identifikácia špičkových vedeckých tímov vysokých škôl na Slovensku“.</w:t>
      </w:r>
    </w:p>
    <w:p w14:paraId="66F67CD4" w14:textId="3A220F50" w:rsidR="00FD0D34" w:rsidRDefault="00FD0D34" w:rsidP="00FD0D34">
      <w:pPr>
        <w:pStyle w:val="spravaodsek"/>
        <w:ind w:left="0" w:firstLine="0"/>
      </w:pPr>
      <w:r>
        <w:t xml:space="preserve">Ministerstvo </w:t>
      </w:r>
      <w:r w:rsidRPr="006A1C56">
        <w:t xml:space="preserve">vykonáva v rámci Plánu obnovy a odolnosti Komponent 10 zameraný na </w:t>
      </w:r>
      <w:r>
        <w:t>l</w:t>
      </w:r>
      <w:r w:rsidRPr="006A1C56">
        <w:t xml:space="preserve">ákanie a udržanie talentov. Konkrétne Investícia 4 s názvom </w:t>
      </w:r>
      <w:r>
        <w:t>„</w:t>
      </w:r>
      <w:r w:rsidRPr="006A1C56">
        <w:t>Podpora internacionalizácie v akademickom prostredí</w:t>
      </w:r>
      <w:r>
        <w:t>“</w:t>
      </w:r>
      <w:r w:rsidRPr="006A1C56">
        <w:t xml:space="preserve"> investuje do systémového rozvoja internacionalizácie ako nástroja na zvyšovanie kvality a otvorenosti vysokých škôl. Podporené projekty sa zameriavajú na propagáciu slovenského vysokého školstva a vedy v zahraničí a na medzinárodné sieťovanie vysokých škôl. </w:t>
      </w:r>
    </w:p>
    <w:p w14:paraId="114A3741" w14:textId="35BFCC4B" w:rsidR="00EA2893" w:rsidRDefault="00FD0D34" w:rsidP="00FD0D34">
      <w:pPr>
        <w:pStyle w:val="spravaodsek"/>
        <w:ind w:left="0" w:firstLine="0"/>
      </w:pPr>
      <w:r>
        <w:t>V rámci Investície 4 m</w:t>
      </w:r>
      <w:r w:rsidR="00C051BE" w:rsidRPr="00C051BE">
        <w:t>inisterstvo vyhl</w:t>
      </w:r>
      <w:r w:rsidR="00C051BE">
        <w:t>á</w:t>
      </w:r>
      <w:r w:rsidR="00C051BE" w:rsidRPr="00C051BE">
        <w:t>s</w:t>
      </w:r>
      <w:r w:rsidR="00C051BE">
        <w:t>ilo</w:t>
      </w:r>
      <w:r w:rsidR="00C051BE" w:rsidRPr="00C051BE">
        <w:t xml:space="preserve"> </w:t>
      </w:r>
      <w:r w:rsidR="003519AC">
        <w:t>„</w:t>
      </w:r>
      <w:r w:rsidR="003519AC" w:rsidRPr="003519AC">
        <w:t>Výzv</w:t>
      </w:r>
      <w:r w:rsidR="003519AC">
        <w:t>u</w:t>
      </w:r>
      <w:r w:rsidR="003519AC" w:rsidRPr="003519AC">
        <w:t xml:space="preserve"> pre audit úrovne internacionalizácie a implementáci</w:t>
      </w:r>
      <w:r w:rsidR="003519AC">
        <w:t>u</w:t>
      </w:r>
      <w:r w:rsidR="003519AC" w:rsidRPr="003519AC">
        <w:t xml:space="preserve"> projektov internacionalizácie vysokých škôl a verejných výskumných inštitúcií</w:t>
      </w:r>
      <w:r w:rsidR="003519AC">
        <w:t>“.</w:t>
      </w:r>
      <w:r w:rsidR="003519AC" w:rsidRPr="003519AC">
        <w:t xml:space="preserve"> </w:t>
      </w:r>
      <w:r w:rsidR="00EA2893">
        <w:t>Cieľom projektu je posúdiť úroveň aktivít internacionalizácie vysokých škôl a identifikovať ich silné a slabé stránky. V rámci úvodnej časti projektu vypracujú externí experti hodnotiace správy o úrovni internacionalizácie vysokej školy. Následne vysoká škola alebo výskumná inštitúcia vypracuje akčný plán zlepšenia, ktorý musia experti schváliť.</w:t>
      </w:r>
      <w:r w:rsidR="00C051BE">
        <w:t xml:space="preserve"> </w:t>
      </w:r>
      <w:r w:rsidR="00C051BE" w:rsidRPr="00C051BE">
        <w:t xml:space="preserve">Výška finančných prostriedkov určených na výzvu je 6 </w:t>
      </w:r>
      <w:r>
        <w:t>000</w:t>
      </w:r>
      <w:r w:rsidR="00C051BE" w:rsidRPr="00C051BE">
        <w:t xml:space="preserve"> 000 </w:t>
      </w:r>
      <w:r w:rsidR="00F70D8C" w:rsidRPr="00A51E4F">
        <w:t>€</w:t>
      </w:r>
      <w:r w:rsidR="00F70D8C">
        <w:t xml:space="preserve"> </w:t>
      </w:r>
      <w:r>
        <w:t>a podporených bolo</w:t>
      </w:r>
      <w:r w:rsidR="00C051BE" w:rsidRPr="00C051BE">
        <w:t xml:space="preserve"> 10 inštitúcií.</w:t>
      </w:r>
    </w:p>
    <w:p w14:paraId="1863ECCD" w14:textId="693E2F72" w:rsidR="006A1C56" w:rsidRPr="00081DE9" w:rsidRDefault="00E540AC" w:rsidP="00E540AC">
      <w:pPr>
        <w:pStyle w:val="spravaodsek"/>
        <w:numPr>
          <w:ilvl w:val="0"/>
          <w:numId w:val="0"/>
        </w:numPr>
      </w:pPr>
      <w:r>
        <w:t xml:space="preserve">Sumou </w:t>
      </w:r>
      <w:r w:rsidRPr="00E540AC">
        <w:t>600</w:t>
      </w:r>
      <w:r>
        <w:t> </w:t>
      </w:r>
      <w:r w:rsidRPr="00E540AC">
        <w:t>000</w:t>
      </w:r>
      <w:r>
        <w:t xml:space="preserve"> </w:t>
      </w:r>
      <w:r w:rsidRPr="00A51E4F">
        <w:t>€</w:t>
      </w:r>
      <w:r w:rsidR="004F3E28">
        <w:t xml:space="preserve"> za projekt</w:t>
      </w:r>
      <w:r>
        <w:t xml:space="preserve"> boli podporené nasledujúce vysoké školy: </w:t>
      </w:r>
      <w:r w:rsidRPr="00E540AC">
        <w:t>Technická univerzita vo Zvolene</w:t>
      </w:r>
      <w:r>
        <w:t xml:space="preserve">, </w:t>
      </w:r>
      <w:r w:rsidRPr="00E540AC">
        <w:t>Univerzita Pavla Jozefa Šafárika v</w:t>
      </w:r>
      <w:r>
        <w:t> </w:t>
      </w:r>
      <w:r w:rsidRPr="00E540AC">
        <w:t>Košiciach</w:t>
      </w:r>
      <w:r>
        <w:t xml:space="preserve">, </w:t>
      </w:r>
      <w:r w:rsidRPr="00E540AC">
        <w:t>Technická univerzita v</w:t>
      </w:r>
      <w:r>
        <w:t> </w:t>
      </w:r>
      <w:r w:rsidRPr="00E540AC">
        <w:t>Košiciach</w:t>
      </w:r>
      <w:r>
        <w:t>,</w:t>
      </w:r>
      <w:r w:rsidRPr="00E540AC">
        <w:t xml:space="preserve"> Univerzita Komenského v</w:t>
      </w:r>
      <w:r>
        <w:t> </w:t>
      </w:r>
      <w:r w:rsidRPr="00E540AC">
        <w:t>Bratislave</w:t>
      </w:r>
      <w:r>
        <w:t>,</w:t>
      </w:r>
      <w:r w:rsidRPr="00E540AC">
        <w:t xml:space="preserve"> Slovenská poľnohospodárska univerzita v</w:t>
      </w:r>
      <w:r>
        <w:t> </w:t>
      </w:r>
      <w:r w:rsidRPr="00E540AC">
        <w:t>Nitre</w:t>
      </w:r>
      <w:r>
        <w:t>,</w:t>
      </w:r>
      <w:r w:rsidRPr="00E540AC">
        <w:t xml:space="preserve"> Univerzita sv. Cyrila a Metoda v</w:t>
      </w:r>
      <w:r>
        <w:t> </w:t>
      </w:r>
      <w:r w:rsidRPr="00E540AC">
        <w:t>Trnave</w:t>
      </w:r>
      <w:r>
        <w:t xml:space="preserve">, </w:t>
      </w:r>
      <w:r w:rsidRPr="00E540AC">
        <w:t>Slovenská technická univerzita v</w:t>
      </w:r>
      <w:r>
        <w:t> </w:t>
      </w:r>
      <w:r w:rsidRPr="00E540AC">
        <w:t>Bratislave</w:t>
      </w:r>
      <w:r>
        <w:t xml:space="preserve">, </w:t>
      </w:r>
      <w:r w:rsidRPr="00E540AC">
        <w:t>Katolícka univerzita v</w:t>
      </w:r>
      <w:r>
        <w:t> </w:t>
      </w:r>
      <w:r w:rsidRPr="00E540AC">
        <w:t>Ružomberku</w:t>
      </w:r>
      <w:r>
        <w:t xml:space="preserve">, </w:t>
      </w:r>
      <w:r w:rsidRPr="00E540AC">
        <w:t>Prešovská univerzita v</w:t>
      </w:r>
      <w:r>
        <w:t> </w:t>
      </w:r>
      <w:r w:rsidRPr="00E540AC">
        <w:t>Prešove</w:t>
      </w:r>
      <w:r>
        <w:t>,</w:t>
      </w:r>
      <w:r w:rsidRPr="00E540AC">
        <w:t xml:space="preserve"> Trnavská univerzita</w:t>
      </w:r>
      <w:r>
        <w:t xml:space="preserve"> v</w:t>
      </w:r>
      <w:r w:rsidR="006A1C56">
        <w:t> </w:t>
      </w:r>
      <w:r>
        <w:t>Trnav</w:t>
      </w:r>
      <w:r w:rsidR="006A1C56">
        <w:t>e.</w:t>
      </w:r>
      <w:r w:rsidR="00FD0D34">
        <w:t xml:space="preserve">  </w:t>
      </w:r>
    </w:p>
    <w:p w14:paraId="44EDE7AE" w14:textId="25EA9459" w:rsidR="006A1C56" w:rsidRDefault="006A1C56" w:rsidP="00E540AC">
      <w:pPr>
        <w:pStyle w:val="spravaodsek"/>
        <w:ind w:left="0" w:firstLine="0"/>
      </w:pPr>
      <w:bookmarkStart w:id="83" w:name="_Hlk176524406"/>
      <w:r w:rsidRPr="006A1C56">
        <w:t xml:space="preserve">V roku 2023 </w:t>
      </w:r>
      <w:r w:rsidR="00FD0D34">
        <w:t xml:space="preserve">bola vyhlásená v rámci Investície 4 taktiež </w:t>
      </w:r>
      <w:r w:rsidR="003519AC">
        <w:t>„</w:t>
      </w:r>
      <w:r w:rsidR="003519AC" w:rsidRPr="003519AC">
        <w:t>Výzva na podporu projektov propagácie vysokých škôl v</w:t>
      </w:r>
      <w:r w:rsidR="003519AC">
        <w:t> </w:t>
      </w:r>
      <w:r w:rsidR="003519AC" w:rsidRPr="003519AC">
        <w:t>zahraničí</w:t>
      </w:r>
      <w:r w:rsidR="003519AC">
        <w:t>“.</w:t>
      </w:r>
      <w:r w:rsidR="003519AC" w:rsidRPr="003519AC">
        <w:t xml:space="preserve"> </w:t>
      </w:r>
      <w:r w:rsidR="003519AC">
        <w:t>Výzva podporovala</w:t>
      </w:r>
      <w:r w:rsidRPr="006A1C56">
        <w:t xml:space="preserve"> projekt</w:t>
      </w:r>
      <w:r w:rsidR="00EA2893">
        <w:t>y</w:t>
      </w:r>
      <w:r w:rsidRPr="006A1C56">
        <w:t xml:space="preserve"> vysokých škôl zameraných na návštevy zahraničných veľtrhov a podujatí pre nábor študentov a propagáciu možností štúdia pre zahraničných študentov. Vo Výzve na podporu projektov propagácie vysokých škôl v zahraničí uspelo 10 vysokých škôl</w:t>
      </w:r>
      <w:r w:rsidR="007E0A2E">
        <w:t xml:space="preserve"> (</w:t>
      </w:r>
      <w:r w:rsidR="007E0A2E" w:rsidRPr="007E0A2E">
        <w:t>Technická univerzita v</w:t>
      </w:r>
      <w:r w:rsidR="007E0A2E">
        <w:t> </w:t>
      </w:r>
      <w:r w:rsidR="007E0A2E" w:rsidRPr="007E0A2E">
        <w:t>Košiciach</w:t>
      </w:r>
      <w:r w:rsidR="007E0A2E">
        <w:t xml:space="preserve">, </w:t>
      </w:r>
      <w:r w:rsidR="007E0A2E" w:rsidRPr="007E0A2E">
        <w:t>Ekonomická univerzita v</w:t>
      </w:r>
      <w:r w:rsidR="007E0A2E">
        <w:t> </w:t>
      </w:r>
      <w:r w:rsidR="007E0A2E" w:rsidRPr="007E0A2E">
        <w:t>Bratislave</w:t>
      </w:r>
      <w:r w:rsidR="007E0A2E">
        <w:t xml:space="preserve">, </w:t>
      </w:r>
      <w:r w:rsidR="007E0A2E" w:rsidRPr="007E0A2E">
        <w:t>Univerzita Mateja Bela v Banskej Bystrici</w:t>
      </w:r>
      <w:r w:rsidR="007E0A2E">
        <w:t xml:space="preserve">, </w:t>
      </w:r>
      <w:r w:rsidR="007E0A2E" w:rsidRPr="007E0A2E">
        <w:t xml:space="preserve">Univerzita </w:t>
      </w:r>
      <w:r w:rsidR="007E0A2E" w:rsidRPr="007E0A2E">
        <w:lastRenderedPageBreak/>
        <w:t>Pavla Jozefa Šafárika v</w:t>
      </w:r>
      <w:r w:rsidR="007E0A2E">
        <w:t> </w:t>
      </w:r>
      <w:r w:rsidR="007E0A2E" w:rsidRPr="007E0A2E">
        <w:t>Košiciach</w:t>
      </w:r>
      <w:r w:rsidR="007E0A2E">
        <w:t xml:space="preserve">, </w:t>
      </w:r>
      <w:r w:rsidR="007E0A2E" w:rsidRPr="007E0A2E">
        <w:t>Slovenská poľnohospodárska univerzita v</w:t>
      </w:r>
      <w:r w:rsidR="007E0A2E">
        <w:t> </w:t>
      </w:r>
      <w:r w:rsidR="007E0A2E" w:rsidRPr="007E0A2E">
        <w:t>Nitre</w:t>
      </w:r>
      <w:r w:rsidR="007E0A2E">
        <w:t xml:space="preserve">, </w:t>
      </w:r>
      <w:r w:rsidR="007E0A2E" w:rsidRPr="007E0A2E">
        <w:t>Univerzita Komenského v</w:t>
      </w:r>
      <w:r w:rsidR="007E0A2E">
        <w:t> </w:t>
      </w:r>
      <w:r w:rsidR="007E0A2E" w:rsidRPr="007E0A2E">
        <w:t>Bratislave</w:t>
      </w:r>
      <w:r w:rsidR="007E0A2E">
        <w:t xml:space="preserve">, </w:t>
      </w:r>
      <w:r w:rsidR="007E0A2E" w:rsidRPr="007E0A2E">
        <w:t>Slovenská technická univerzita v</w:t>
      </w:r>
      <w:r w:rsidR="007E0A2E">
        <w:t> </w:t>
      </w:r>
      <w:r w:rsidR="007E0A2E" w:rsidRPr="007E0A2E">
        <w:t>Bratislave</w:t>
      </w:r>
      <w:r w:rsidR="007E0A2E">
        <w:t xml:space="preserve">, </w:t>
      </w:r>
      <w:r w:rsidR="007E0A2E" w:rsidRPr="007E0A2E">
        <w:t>Trenčianska univerzita v</w:t>
      </w:r>
      <w:r w:rsidR="007E0A2E">
        <w:t> </w:t>
      </w:r>
      <w:r w:rsidR="007E0A2E" w:rsidRPr="007E0A2E">
        <w:t>Trenčíne</w:t>
      </w:r>
      <w:r w:rsidR="007E0A2E">
        <w:t xml:space="preserve">, </w:t>
      </w:r>
      <w:r w:rsidR="007E0A2E" w:rsidRPr="007E0A2E">
        <w:t>Žilinská univerzita v</w:t>
      </w:r>
      <w:r w:rsidR="007E0A2E">
        <w:t> </w:t>
      </w:r>
      <w:r w:rsidR="007E0A2E" w:rsidRPr="007E0A2E">
        <w:t>Žiline</w:t>
      </w:r>
      <w:r w:rsidR="007E0A2E">
        <w:t xml:space="preserve">, </w:t>
      </w:r>
      <w:r w:rsidR="007E0A2E" w:rsidRPr="007E0A2E">
        <w:t>Univerzita sv. Cyrila a Metoda v Trnave</w:t>
      </w:r>
      <w:r w:rsidR="007E0A2E">
        <w:t>)</w:t>
      </w:r>
      <w:r w:rsidRPr="006A1C56">
        <w:t>, ktor</w:t>
      </w:r>
      <w:r w:rsidR="004F3E28">
        <w:t>é</w:t>
      </w:r>
      <w:r w:rsidRPr="006A1C56">
        <w:t xml:space="preserve"> vďaka finančnej podpore</w:t>
      </w:r>
      <w:r w:rsidR="00374034">
        <w:t xml:space="preserve"> </w:t>
      </w:r>
      <w:r w:rsidR="00374034" w:rsidRPr="00E540AC">
        <w:t>4</w:t>
      </w:r>
      <w:r w:rsidR="00374034">
        <w:t xml:space="preserve">55 </w:t>
      </w:r>
      <w:r w:rsidR="00374034" w:rsidRPr="00E540AC">
        <w:t>0</w:t>
      </w:r>
      <w:r w:rsidR="00374034">
        <w:t>00</w:t>
      </w:r>
      <w:r w:rsidR="00374034" w:rsidRPr="00E540AC">
        <w:t xml:space="preserve"> </w:t>
      </w:r>
      <w:r w:rsidR="00374034" w:rsidRPr="00A51E4F">
        <w:t>€</w:t>
      </w:r>
      <w:r w:rsidRPr="006A1C56">
        <w:t xml:space="preserve"> </w:t>
      </w:r>
      <w:r w:rsidR="00374034">
        <w:t xml:space="preserve">na projekt </w:t>
      </w:r>
      <w:r w:rsidRPr="006A1C56">
        <w:t xml:space="preserve">realizujú aktivity systematickej propagácie. </w:t>
      </w:r>
    </w:p>
    <w:p w14:paraId="79CB0ED3" w14:textId="767A87A7" w:rsidR="006A1C56" w:rsidRDefault="00A53879" w:rsidP="00E540AC">
      <w:pPr>
        <w:pStyle w:val="spravaodsek"/>
        <w:ind w:left="0" w:firstLine="0"/>
      </w:pPr>
      <w:r>
        <w:t>V</w:t>
      </w:r>
      <w:r w:rsidR="006A1C56" w:rsidRPr="006A1C56">
        <w:t xml:space="preserve"> roku 2023 </w:t>
      </w:r>
      <w:r>
        <w:t xml:space="preserve">sa </w:t>
      </w:r>
      <w:r w:rsidR="006A1C56" w:rsidRPr="006A1C56">
        <w:t>úspešne spustila takzvan</w:t>
      </w:r>
      <w:r>
        <w:t>á</w:t>
      </w:r>
      <w:r w:rsidR="006A1C56" w:rsidRPr="006A1C56">
        <w:t xml:space="preserve"> národ</w:t>
      </w:r>
      <w:r>
        <w:t>ná</w:t>
      </w:r>
      <w:r w:rsidR="006A1C56" w:rsidRPr="006A1C56">
        <w:t xml:space="preserve"> propagáci</w:t>
      </w:r>
      <w:r>
        <w:t>a</w:t>
      </w:r>
      <w:r w:rsidR="006A1C56" w:rsidRPr="006A1C56">
        <w:t>, jednotn</w:t>
      </w:r>
      <w:r>
        <w:t>á</w:t>
      </w:r>
      <w:r w:rsidR="006A1C56" w:rsidRPr="006A1C56">
        <w:t xml:space="preserve"> prezentáci</w:t>
      </w:r>
      <w:r>
        <w:t>a</w:t>
      </w:r>
      <w:r w:rsidR="006A1C56" w:rsidRPr="006A1C56">
        <w:t xml:space="preserve"> Slovenska na </w:t>
      </w:r>
      <w:r>
        <w:t xml:space="preserve">medzinárodných vysokoškolských </w:t>
      </w:r>
      <w:r w:rsidR="006A1C56" w:rsidRPr="006A1C56">
        <w:t>podujatiach EAIE, APAIE a NAFSA</w:t>
      </w:r>
      <w:r w:rsidR="00D7248A">
        <w:rPr>
          <w:rStyle w:val="Odkaznapoznmkupodiarou"/>
        </w:rPr>
        <w:footnoteReference w:id="17"/>
      </w:r>
      <w:r w:rsidR="006A1C56" w:rsidRPr="006A1C56">
        <w:t>. Spoločné propagačné aktivity na týchto výročných konferenciách a náborových veľtrhoch slúžia ako doplnok k individuálnej propagácii vysokých škôl. Slovenské vysoké školstvo úspešne prezentovala delegácia zložená zo zástupcov vysokých škôl a MŠVVaŠ SR na podujatí NAFSA 2023 v americkom Washingtone a na EAIE 2023 v holandskom Rotterdame. Počas veľtrhov absolvovali zástupcovia vysokých škôl stovky stretnutí a nadviazali množstvo nových kontaktov s univerzitami a vzdelávacími inštitúciami z celého sveta. Témou rokovaní bolo nadväzovanie nových medzinárodných spoluprác, potenciálnych projektov, výskumných aktivít, ale aj podpora mobilít či možností pre zahraničných študentov</w:t>
      </w:r>
      <w:r w:rsidR="004F3E28">
        <w:t>, vysokoškolských pedagógov</w:t>
      </w:r>
      <w:r w:rsidR="006A1C56" w:rsidRPr="006A1C56">
        <w:t xml:space="preserve"> a</w:t>
      </w:r>
      <w:r w:rsidR="004F3E28">
        <w:t xml:space="preserve"> výskumných</w:t>
      </w:r>
      <w:r w:rsidR="006A1C56" w:rsidRPr="006A1C56">
        <w:t xml:space="preserve"> expertov, ktorí majú záujem pôsobiť na Slovensku.</w:t>
      </w:r>
    </w:p>
    <w:p w14:paraId="33C87521" w14:textId="13D7BBB0" w:rsidR="00A637EA" w:rsidRPr="00A51E4F" w:rsidRDefault="006A1C56" w:rsidP="00E540AC">
      <w:pPr>
        <w:pStyle w:val="spravaodsek"/>
        <w:ind w:left="0" w:firstLine="0"/>
      </w:pPr>
      <w:r>
        <w:t xml:space="preserve">V </w:t>
      </w:r>
      <w:r w:rsidR="00A637EA" w:rsidRPr="00A51E4F">
        <w:t>zmysle uzatvorenej zmluvy č. 0509/2023 zo dňa 16.8.2023 o poskytnutí dotácie zo štátneho rozpočtu prostredníctvom rozpočtu ministerstva, sekcia informačných technológií poskytla Združeniu používateľov Slovenskej akademickej dátovej siete SANET na realizáciu projektu SANET II dotáciu v celkovej výške 1 780 098 €. Z tejto dotácie tvorili tovary a služby 1 120 000 €, bežné transfery 250 000 € a obstarávanie kapitálových aktív 410 098 €. Bežné finančné prostriedky SANET boli použité na podporu a zabezpečenie prevádzky Akademickej dátovej siete a úhrady nákladov spojených s prenájmom a údržbou optickej infraštruktúry sietí, prenájmom telekomunikačných služieb, pripojením Akademickej dátovej siete do medzinárodných sietí a pod. Kapitálové finančné prostriedky boli použité na investičné vybavenie Akademickej dátovej siete a jej ďalšie rozširovanie.</w:t>
      </w:r>
    </w:p>
    <w:p w14:paraId="2C423EBE" w14:textId="77777777" w:rsidR="00A637EA" w:rsidRPr="00A51E4F" w:rsidRDefault="00A637EA" w:rsidP="00A637EA">
      <w:pPr>
        <w:pStyle w:val="spravaodsek"/>
        <w:ind w:left="0" w:firstLine="0"/>
      </w:pPr>
      <w:r w:rsidRPr="00A51E4F">
        <w:t xml:space="preserve">V roku 2023 pokračovala kontinuálna prevádzka a rozvoj finančného informačného systému pre verejné vysoké školy IS SOFIA na 19 verejných vysokých školách. V oblasti migrácie IS SOFIA do vládneho </w:t>
      </w:r>
      <w:proofErr w:type="spellStart"/>
      <w:r w:rsidRPr="00A51E4F">
        <w:t>cloudu</w:t>
      </w:r>
      <w:proofErr w:type="spellEnd"/>
      <w:r w:rsidRPr="00A51E4F">
        <w:t xml:space="preserve"> prebiehalo verejné obstarávanie na projekt Migrácia systémov IS Centrálny finančný informačný systém pre verejné vysoké školy do Vládneho </w:t>
      </w:r>
      <w:proofErr w:type="spellStart"/>
      <w:r w:rsidRPr="00A51E4F">
        <w:t>cloudu</w:t>
      </w:r>
      <w:proofErr w:type="spellEnd"/>
      <w:r w:rsidRPr="00A51E4F">
        <w:t>, financovaného z Operačného programu Integrovaná infraštruktúra na základe zmluvy o NFP. Na centrálnej úrovni v spolupráci s Ministerstvom investícií a regionálneho rozvoja SR bola uzatvorená zmluva č. 0266/2023 o pristúpení k Rámcovej dohode o centrálnom obstarávaní licenčnej podpory a licencií SAP č. 2925/2022, v zmysle ktorej bola zabezpečená podpora licencií SAP pre systém SOFIA.</w:t>
      </w:r>
    </w:p>
    <w:p w14:paraId="046DCB01" w14:textId="77777777" w:rsidR="00A637EA" w:rsidRPr="00A51E4F" w:rsidRDefault="00A637EA" w:rsidP="00A637EA">
      <w:pPr>
        <w:pStyle w:val="spravaodsek"/>
        <w:ind w:left="0" w:firstLine="0"/>
      </w:pPr>
      <w:r w:rsidRPr="00A51E4F">
        <w:t xml:space="preserve">V roku 2020 bola uzatvorená zmluva č. 0201/2020 so spoločnosťou DNS, </w:t>
      </w:r>
      <w:proofErr w:type="spellStart"/>
      <w:r w:rsidRPr="00A51E4F">
        <w:t>a.s</w:t>
      </w:r>
      <w:proofErr w:type="spellEnd"/>
      <w:r w:rsidRPr="00A51E4F">
        <w:t xml:space="preserve">. ako licenčným partnerom spoločnosti Microsoft na nákup licencií spoločnosti Microsoft v rámci programu </w:t>
      </w:r>
      <w:proofErr w:type="spellStart"/>
      <w:r w:rsidRPr="00A51E4F">
        <w:t>Campus</w:t>
      </w:r>
      <w:proofErr w:type="spellEnd"/>
      <w:r w:rsidRPr="00A51E4F">
        <w:t xml:space="preserve"> </w:t>
      </w:r>
      <w:proofErr w:type="spellStart"/>
      <w:r w:rsidRPr="00A51E4F">
        <w:t>Agreement</w:t>
      </w:r>
      <w:proofErr w:type="spellEnd"/>
      <w:r w:rsidRPr="00A51E4F">
        <w:t xml:space="preserve"> – </w:t>
      </w:r>
      <w:proofErr w:type="spellStart"/>
      <w:r w:rsidRPr="00A51E4F">
        <w:t>Enrollment</w:t>
      </w:r>
      <w:proofErr w:type="spellEnd"/>
      <w:r w:rsidRPr="00A51E4F">
        <w:t xml:space="preserve"> </w:t>
      </w:r>
      <w:proofErr w:type="spellStart"/>
      <w:r w:rsidRPr="00A51E4F">
        <w:t>for</w:t>
      </w:r>
      <w:proofErr w:type="spellEnd"/>
      <w:r w:rsidRPr="00A51E4F">
        <w:t xml:space="preserve"> </w:t>
      </w:r>
      <w:proofErr w:type="spellStart"/>
      <w:r w:rsidRPr="00A51E4F">
        <w:t>Education</w:t>
      </w:r>
      <w:proofErr w:type="spellEnd"/>
      <w:r w:rsidRPr="00A51E4F">
        <w:t xml:space="preserve"> Solutions pre verejné vysoké školy. V rámci tejto zmluvy boli aj v roku 2023 na verejné vysoké školy distribuované licencie MS Windows Pro upgrade a MS Office 365 A3. Z dôvodu ukončenia platnosti tejto zmluvy v roku 2023 bolo vyhlásené verejné obstarávanie na nového dodávateľa licencií Microsoft pre vysoké školy, aby licencie boli zabezpečené aj v ďalších rokoch.</w:t>
      </w:r>
    </w:p>
    <w:bookmarkEnd w:id="81"/>
    <w:bookmarkEnd w:id="83"/>
    <w:p w14:paraId="03119FE3" w14:textId="77777777" w:rsidR="00A637EA" w:rsidRPr="00A51E4F" w:rsidRDefault="00A637EA" w:rsidP="00A637EA">
      <w:pPr>
        <w:pStyle w:val="spravaodsek"/>
        <w:ind w:left="0" w:firstLine="0"/>
      </w:pPr>
      <w:r w:rsidRPr="00A51E4F">
        <w:t xml:space="preserve">V roku 2023 pokračovalo prevádzkovanie a rozvoj centrálnych informačných systémov v oblasti vysokého školstva (centrálny register študentov, register zamestnancov </w:t>
      </w:r>
      <w:r w:rsidRPr="00A51E4F">
        <w:lastRenderedPageBreak/>
        <w:t>vysokých škôl, centrálne registre publikačnej a umeleckej činnosti, centrálny register záverečných prác, portál vysokých škôl).</w:t>
      </w:r>
    </w:p>
    <w:p w14:paraId="562F759F" w14:textId="77777777" w:rsidR="00A637EA" w:rsidRPr="00A51E4F" w:rsidRDefault="00A637EA" w:rsidP="00A637EA">
      <w:pPr>
        <w:pStyle w:val="spravaodsek"/>
        <w:ind w:left="0" w:firstLine="0"/>
      </w:pPr>
      <w:r w:rsidRPr="00A51E4F">
        <w:t xml:space="preserve">V rámci implementácie Reformy 2 Komponentu 8 Plánu obnovy a odolnosti s názvom Zavedenie systému periodického hodnotenia vedeckého výkonu boli v roku 2023 </w:t>
      </w:r>
      <w:r w:rsidRPr="00A51E4F">
        <w:rPr>
          <w:rFonts w:eastAsia="Times New Roman"/>
          <w:lang w:eastAsia="sk-SK"/>
        </w:rPr>
        <w:t>prezentované na konferencii VER 2022</w:t>
      </w:r>
      <w:r w:rsidRPr="00A51E4F">
        <w:t xml:space="preserve">  </w:t>
      </w:r>
      <w:r w:rsidRPr="00A51E4F">
        <w:rPr>
          <w:rFonts w:eastAsia="Times New Roman"/>
          <w:lang w:eastAsia="sk-SK"/>
        </w:rPr>
        <w:t xml:space="preserve">výsledky hodnotenia, spätná väzba od žiadateľov a pohľad hodnotiteľov na proces VER 2022. </w:t>
      </w:r>
    </w:p>
    <w:p w14:paraId="75C02A67" w14:textId="77777777" w:rsidR="00A637EA" w:rsidRPr="00A51E4F" w:rsidRDefault="00A637EA" w:rsidP="00A637EA">
      <w:pPr>
        <w:pStyle w:val="spravaodsek"/>
        <w:ind w:left="0" w:firstLine="0"/>
      </w:pPr>
      <w:r w:rsidRPr="00A51E4F">
        <w:rPr>
          <w:rFonts w:eastAsia="Times New Roman"/>
          <w:lang w:eastAsia="sk-SK"/>
        </w:rPr>
        <w:t xml:space="preserve">Taktiež bola vykonaná analýza predátorských vedeckých časopisov a analýza prezentácie výsledkov VER 2022 na sociálnych sieťach vysokých škôl (VVŠ) a výskumných inštitúcií (VVI) a ich jednotlivých súčastí. </w:t>
      </w:r>
    </w:p>
    <w:p w14:paraId="6827B9DC" w14:textId="77777777" w:rsidR="00A637EA" w:rsidRPr="00A51E4F" w:rsidRDefault="00A637EA" w:rsidP="00A637EA">
      <w:pPr>
        <w:pStyle w:val="spravaodsek"/>
        <w:ind w:left="0" w:firstLine="0"/>
      </w:pPr>
      <w:r w:rsidRPr="00A51E4F">
        <w:t xml:space="preserve">Prebiehali </w:t>
      </w:r>
      <w:proofErr w:type="spellStart"/>
      <w:r w:rsidRPr="00A51E4F">
        <w:t>multipartitné</w:t>
      </w:r>
      <w:proofErr w:type="spellEnd"/>
      <w:r w:rsidRPr="00A51E4F">
        <w:t xml:space="preserve"> rokovania s cieľom zlepšiť procesnú, technickú a organizačnú stránku pripravovaného cyklu periodického hodnotenia VER 2026. Uskutočnili sa </w:t>
      </w:r>
      <w:proofErr w:type="spellStart"/>
      <w:r w:rsidRPr="00A51E4F">
        <w:t>webináre</w:t>
      </w:r>
      <w:proofErr w:type="spellEnd"/>
      <w:r w:rsidRPr="00A51E4F">
        <w:t xml:space="preserve"> pre výchovných poradcov študentov končiacich ročníkov stredných škôl (SŠ) o výsledkoch periodického hodnotenia VER 2022 a zorganizovalo sa turné po VVŠ a VVI, zamerané na prepojenie niektorých ukazovateľov výkonnostných zmlúv s periodickým hodnotením VER 2022.</w:t>
      </w:r>
    </w:p>
    <w:p w14:paraId="57122448" w14:textId="77777777" w:rsidR="00A637EA" w:rsidRPr="00A51E4F" w:rsidRDefault="00A637EA" w:rsidP="00A637EA">
      <w:pPr>
        <w:pStyle w:val="spravaodsek"/>
        <w:ind w:left="0" w:firstLine="0"/>
      </w:pPr>
      <w:r w:rsidRPr="00A51E4F">
        <w:t>V roku 2023 sa taktiež konali zasadnutia pracovnej skupiny zameranej na výskum</w:t>
      </w:r>
      <w:r>
        <w:t xml:space="preserve"> v</w:t>
      </w:r>
      <w:r w:rsidRPr="00A51E4F">
        <w:t xml:space="preserve"> oblas</w:t>
      </w:r>
      <w:r>
        <w:t>ti</w:t>
      </w:r>
      <w:r w:rsidRPr="00A51E4F">
        <w:t xml:space="preserve"> Umenie a vedy o umení, kde sa diskutovalo o systéme hodnotenia a evidencie umeleckých výstupov.</w:t>
      </w:r>
    </w:p>
    <w:p w14:paraId="6E06C58E" w14:textId="77777777" w:rsidR="00A637EA" w:rsidRPr="00A51E4F" w:rsidRDefault="00A637EA" w:rsidP="00A637EA">
      <w:pPr>
        <w:pStyle w:val="spravaodsek"/>
        <w:ind w:left="0" w:firstLine="0"/>
      </w:pPr>
      <w:r w:rsidRPr="00A51E4F">
        <w:rPr>
          <w:rFonts w:eastAsia="Times New Roman"/>
          <w:lang w:eastAsia="sk-SK"/>
        </w:rPr>
        <w:t>Boli vykonané práce na vládnom audite č. 23-055, ktorý sa týkal podpory investícií a reforiem v rámci periodického hodnotenia VER 2022, pričom výsledky auditu boli vysoko uspokojivé</w:t>
      </w:r>
      <w:r>
        <w:rPr>
          <w:rFonts w:eastAsia="Times New Roman"/>
          <w:lang w:eastAsia="sk-SK"/>
        </w:rPr>
        <w:t>.</w:t>
      </w:r>
    </w:p>
    <w:p w14:paraId="14D5CBE7" w14:textId="77777777" w:rsidR="00A637EA" w:rsidRPr="00A51E4F" w:rsidRDefault="00A637EA" w:rsidP="00A637EA">
      <w:pPr>
        <w:pStyle w:val="spravaodsek"/>
        <w:ind w:left="0" w:firstLine="0"/>
      </w:pPr>
      <w:r w:rsidRPr="00A51E4F">
        <w:t>Pripravili sa procesné úkony a neskôr sa zrealizovalo vyplatenie 165 hodnotiteľov PHTČ VER 2022, pričom dátum vyplatenia pre všetkých okrem jedného bol 30. január 2023. Celková suma vyplatená hodnotiteľom dosiahla</w:t>
      </w:r>
      <w:r>
        <w:t xml:space="preserve"> výšku</w:t>
      </w:r>
      <w:r w:rsidRPr="00A51E4F">
        <w:t xml:space="preserve"> 2 880 979,2 €.</w:t>
      </w:r>
    </w:p>
    <w:p w14:paraId="68FC255F" w14:textId="77777777" w:rsidR="00A637EA" w:rsidRPr="00A51E4F" w:rsidRDefault="00A637EA" w:rsidP="00A637EA">
      <w:pPr>
        <w:pStyle w:val="spravaodsek"/>
        <w:numPr>
          <w:ilvl w:val="0"/>
          <w:numId w:val="0"/>
        </w:numPr>
      </w:pPr>
    </w:p>
    <w:p w14:paraId="2C32A027" w14:textId="77777777" w:rsidR="00A637EA" w:rsidRPr="00A51E4F" w:rsidRDefault="00A637EA" w:rsidP="00A637EA">
      <w:pPr>
        <w:spacing w:before="120"/>
        <w:jc w:val="both"/>
        <w:rPr>
          <w:b/>
          <w:sz w:val="26"/>
          <w:szCs w:val="26"/>
        </w:rPr>
      </w:pPr>
      <w:bookmarkStart w:id="84" w:name="_Toc136920261"/>
      <w:bookmarkStart w:id="85" w:name="_Toc264838391"/>
      <w:bookmarkStart w:id="86" w:name="_Toc119680664"/>
      <w:bookmarkStart w:id="87" w:name="_Hlk49377822"/>
      <w:bookmarkStart w:id="88" w:name="_Toc108584879"/>
      <w:bookmarkEnd w:id="82"/>
      <w:r w:rsidRPr="00A51E4F">
        <w:rPr>
          <w:b/>
          <w:sz w:val="26"/>
          <w:szCs w:val="26"/>
        </w:rPr>
        <w:t>1.7 Systém sociálnej podpory študentov a sociálnych služieb</w:t>
      </w:r>
      <w:bookmarkEnd w:id="84"/>
      <w:bookmarkEnd w:id="85"/>
      <w:bookmarkEnd w:id="86"/>
    </w:p>
    <w:bookmarkEnd w:id="87"/>
    <w:p w14:paraId="2D36CE90" w14:textId="77777777" w:rsidR="00A637EA" w:rsidRPr="00A51E4F" w:rsidRDefault="00A637EA" w:rsidP="00A637EA">
      <w:pPr>
        <w:pStyle w:val="spravaodsek"/>
        <w:ind w:left="0" w:firstLine="0"/>
      </w:pPr>
      <w:r w:rsidRPr="00A51E4F">
        <w:t>V roku 2023 systém sociálnej podpory študentov pozostával z priamej podpory formou štipendií z prostriedkov štátneho rozpočtu (sociálne štipendium a motivačné štipendium), štipendií z vlastných zdrojov vysokej školy, pôžičiek z Fondu na podporu vzdelávania a pôžičiek zo štipendijného fondu vysokej školy.</w:t>
      </w:r>
    </w:p>
    <w:p w14:paraId="2A9F2E59" w14:textId="77777777" w:rsidR="00A637EA" w:rsidRPr="00A51E4F" w:rsidRDefault="00A637EA" w:rsidP="00A637EA">
      <w:pPr>
        <w:pStyle w:val="spravaodsek"/>
        <w:ind w:left="0" w:firstLine="0"/>
      </w:pPr>
      <w:r w:rsidRPr="00A51E4F">
        <w:t xml:space="preserve">Prostredníctvom nepriamej podpory mali študenti prístup k </w:t>
      </w:r>
      <w:r>
        <w:t>spolufinancovanému</w:t>
      </w:r>
      <w:r w:rsidRPr="00A51E4F">
        <w:t xml:space="preserve"> ubytovaniu a stravovaniu, finančná podpora bola poskytovaná aj umeleckým súborom a športovým klubom pôsobiacim pri vysokých školách a univerzitným pastoračným centrám.</w:t>
      </w:r>
    </w:p>
    <w:p w14:paraId="37C1E379" w14:textId="77777777" w:rsidR="00A637EA" w:rsidRPr="00A51E4F" w:rsidRDefault="00A637EA" w:rsidP="00A637EA">
      <w:pPr>
        <w:pStyle w:val="spravaodsek"/>
        <w:ind w:left="0" w:firstLine="0"/>
      </w:pPr>
      <w:r w:rsidRPr="00A51E4F">
        <w:rPr>
          <w:bCs w:val="0"/>
        </w:rPr>
        <w:t>Maximálna mesačná výška sociálneho štipendia</w:t>
      </w:r>
      <w:r w:rsidRPr="00A51E4F">
        <w:t xml:space="preserve"> v akademickom roku </w:t>
      </w:r>
      <w:r w:rsidRPr="00A51E4F">
        <w:rPr>
          <w:bCs w:val="0"/>
        </w:rPr>
        <w:t>2022/2023 bola 375 €, čo predstavuje medziročný nárast o 50 €</w:t>
      </w:r>
      <w:r w:rsidRPr="00A51E4F">
        <w:t>. Výška sociálneho štipendia sa odvíja od súm životného minima. Verejné vysoké školy v roku 2023 vyplatili sociálne štipendiá v objeme 5 300 708  €, čo je oproti roku 2022 pokles o 5 7847</w:t>
      </w:r>
      <w:r w:rsidRPr="00A51E4F" w:rsidDel="00FF3EB1">
        <w:t xml:space="preserve"> </w:t>
      </w:r>
      <w:r w:rsidRPr="00A51E4F">
        <w:t>€</w:t>
      </w:r>
      <w:r w:rsidRPr="00A51E4F">
        <w:rPr>
          <w:rStyle w:val="Odkaznapoznmkupodiarou"/>
        </w:rPr>
        <w:footnoteReference w:id="18"/>
      </w:r>
      <w:r w:rsidRPr="00A51E4F">
        <w:t>. K 31. decembru 2023 poberalo sociálne štipendiá 3 347  študentov verejných vysokých škôl, čo predstavuje oproti roku 2022 pokles o 529 poberateľov. Súkromné vysoké školy v roku 2023 vyplatili sociálne štipendiá v objeme 102 470 €, čo je oproti roku 2022</w:t>
      </w:r>
      <w:r>
        <w:t xml:space="preserve"> </w:t>
      </w:r>
      <w:r w:rsidRPr="00A51E4F">
        <w:t xml:space="preserve">pokles o 5 375 €. K 31. decembru 2023 poberalo sociálne štipendiá 72 študentov súkromných vysokých škôl, čo predstavuje oproti roku 2022 nárast o 5 poberateľov. </w:t>
      </w:r>
    </w:p>
    <w:p w14:paraId="24407C50" w14:textId="77777777" w:rsidR="00A637EA" w:rsidRPr="00A51E4F" w:rsidRDefault="00A637EA" w:rsidP="00A637EA">
      <w:pPr>
        <w:pStyle w:val="spravaodsek"/>
        <w:ind w:left="0" w:firstLine="0"/>
      </w:pPr>
      <w:r w:rsidRPr="00A51E4F">
        <w:lastRenderedPageBreak/>
        <w:t xml:space="preserve">V roku 2023 poskytlo ministerstvo vysokým školám dotáciu na motivačné štipendiá v sume 10 034 980 €, z toho čiastku 867 220 € </w:t>
      </w:r>
      <w:r>
        <w:t xml:space="preserve">poskytlo </w:t>
      </w:r>
      <w:r w:rsidRPr="00A51E4F">
        <w:t>súkromným vysokým školám. Prostriedky na motivačné štipendium v roku 2023 boli poskytnuté tak, aby desiatim percentám študentov študijných programov prvých dvoch stupňov denného štúdia, mohlo byť priznané štipendium vo výške 500 € a pätnástim percentám študentov vo vybraných študijných odboroch denného štúdia mohlo byť priznané štipendium v priemernej výške 1 200 €.</w:t>
      </w:r>
    </w:p>
    <w:p w14:paraId="58EDDD5B" w14:textId="77777777" w:rsidR="00A637EA" w:rsidRPr="00A51E4F" w:rsidRDefault="00A637EA" w:rsidP="00A637EA">
      <w:pPr>
        <w:pStyle w:val="spravaodsek"/>
        <w:ind w:left="0" w:firstLine="0"/>
      </w:pPr>
      <w:r w:rsidRPr="00A51E4F">
        <w:t xml:space="preserve"> Motivačné štipendiá (bez väzby na študijný odbor) boli vyplatené v priemernej výške 445</w:t>
      </w:r>
      <w:r>
        <w:t xml:space="preserve"> </w:t>
      </w:r>
      <w:r w:rsidRPr="00A51E4F">
        <w:t>€ (medián 446 €),</w:t>
      </w:r>
      <w:r>
        <w:t xml:space="preserve"> pričom</w:t>
      </w:r>
      <w:r w:rsidRPr="00A51E4F">
        <w:t xml:space="preserve"> výška štipendia bola </w:t>
      </w:r>
      <w:r>
        <w:t xml:space="preserve">stanovená v rozmedzí </w:t>
      </w:r>
      <w:r w:rsidRPr="00A51E4F">
        <w:t xml:space="preserve">od 10 € </w:t>
      </w:r>
      <w:r>
        <w:t>d</w:t>
      </w:r>
      <w:r w:rsidRPr="00A51E4F">
        <w:t>o 4 000 € a</w:t>
      </w:r>
      <w:r>
        <w:t xml:space="preserve"> štipendium </w:t>
      </w:r>
      <w:r w:rsidRPr="00A51E4F">
        <w:t>bol</w:t>
      </w:r>
      <w:r>
        <w:t>o</w:t>
      </w:r>
      <w:r w:rsidRPr="00A51E4F">
        <w:t xml:space="preserve"> poskytnuté</w:t>
      </w:r>
      <w:r>
        <w:t xml:space="preserve"> </w:t>
      </w:r>
      <w:r w:rsidRPr="00A51E4F">
        <w:t xml:space="preserve">12 095 študentom (10,5 %). </w:t>
      </w:r>
    </w:p>
    <w:p w14:paraId="3851D329" w14:textId="77777777" w:rsidR="00A637EA" w:rsidRPr="00A51E4F" w:rsidRDefault="00A637EA" w:rsidP="00A637EA">
      <w:pPr>
        <w:pStyle w:val="spravaodsek"/>
        <w:ind w:left="0" w:firstLine="0"/>
      </w:pPr>
      <w:r w:rsidRPr="00A51E4F">
        <w:t xml:space="preserve">Vysoké školy vyplatili motivačné štipendiá 8 804 študentom vo vybraných študijných odboroch v priemernej výške 518 € (medián 370 €), výška štipendia bola od </w:t>
      </w:r>
      <w:r w:rsidRPr="00A51E4F">
        <w:br/>
        <w:t xml:space="preserve">50 € po 2 000 €. </w:t>
      </w:r>
    </w:p>
    <w:p w14:paraId="361EA356" w14:textId="77777777" w:rsidR="00A637EA" w:rsidRPr="00A51E4F" w:rsidRDefault="00A637EA" w:rsidP="00A637EA">
      <w:pPr>
        <w:pStyle w:val="spravaodsek"/>
        <w:ind w:left="0" w:firstLine="0"/>
      </w:pPr>
      <w:bookmarkStart w:id="89" w:name="_Hlk175053843"/>
      <w:bookmarkStart w:id="90" w:name="_Hlk148971039"/>
      <w:r w:rsidRPr="00A51E4F">
        <w:t>Vysoké školy v roku 2023 poskytli z vlastných zdrojov štipendiá v sume 1 508 374 € celkovo 7 529 študentom. Vyplatená suma predstavuje oproti roku 2022  pokles o 63 453 €. Z uvedenej sumy vyplatili čiastku 29 832 € súkromné vysoké školy 27 študentom. Najvyššiu sumu na štipendiá z vlastných zdrojov poskytla v roku 2023 UK Bratislava a to vo výške 465 356 € pre 1 253 študentov. Zo súkromných vysokých škôl poskytla najvyššiu sumu štipendií z vlastných zdrojov Vysoká škola ekonómie a manažmentu v Bratislave a to vo výške 19 382 € pre 26 študentov.</w:t>
      </w:r>
    </w:p>
    <w:bookmarkEnd w:id="89"/>
    <w:bookmarkEnd w:id="90"/>
    <w:p w14:paraId="506CF31B" w14:textId="77777777" w:rsidR="00A637EA" w:rsidRPr="00A51E4F" w:rsidRDefault="00A637EA" w:rsidP="00A637EA">
      <w:pPr>
        <w:pStyle w:val="spravaodsek"/>
        <w:ind w:left="0" w:firstLine="0"/>
      </w:pPr>
      <w:r w:rsidRPr="00A51E4F">
        <w:t xml:space="preserve">Podnikové štipendium poskytovali STU Bratislava a TU Košice. Priemerná výška podnikového štipendia bola 272 € (medián 150 €), výška štipendia bola od 100 € do 2440 €. Podnikové štipendium bolo vyplatené 44 študentom. </w:t>
      </w:r>
    </w:p>
    <w:p w14:paraId="7EB73CFA" w14:textId="77777777" w:rsidR="00A637EA" w:rsidRPr="00A51E4F" w:rsidRDefault="00A637EA" w:rsidP="00A637EA">
      <w:pPr>
        <w:pStyle w:val="spravaodsek"/>
        <w:ind w:left="0" w:firstLine="0"/>
      </w:pPr>
      <w:r w:rsidRPr="00A51E4F">
        <w:t xml:space="preserve">Od 1. 4. 2021 nadobudla účinnosť novela zákona o vysokých školách, ktorou </w:t>
      </w:r>
      <w:r>
        <w:t xml:space="preserve"> </w:t>
      </w:r>
      <w:r w:rsidRPr="00A51E4F">
        <w:t>sa zaviedlo tehotenské štipendium. Tehotenské štipendium je určené pre tehotné študentky od začiatku 27. týždňa pred očakávaným dňom pôrodu určeným lekárom. Výška tehotenského štipendia je 200 € mesačne. V roku 2023 poberalo tehotenské štipendium 581 študentiek verejných a súkromných vysokých škôl.</w:t>
      </w:r>
    </w:p>
    <w:p w14:paraId="56AB51C8" w14:textId="77777777" w:rsidR="00A637EA" w:rsidRPr="00A51E4F" w:rsidRDefault="00A637EA" w:rsidP="00A637EA">
      <w:pPr>
        <w:pStyle w:val="spravaodsek"/>
        <w:ind w:left="0" w:firstLine="0"/>
      </w:pPr>
      <w:bookmarkStart w:id="91" w:name="_Hlk175647161"/>
      <w:r w:rsidRPr="00A51E4F">
        <w:t>Ministerstvo prostredníctvom vysokých škôl poskytlo v ak</w:t>
      </w:r>
      <w:r>
        <w:t>ademickom</w:t>
      </w:r>
      <w:r w:rsidRPr="00A51E4F">
        <w:t xml:space="preserve"> roku 2023/2024 formou štipendií finančné prostriedky študentom slovenských vysokých škôl, ktorí sa v zmysle podmienok štipendijnej schémy „Študuj doma, Slovensko ťa odmení“ stali úspešnými uchádzačmi o štipendium pre talentovaných domácich študentov. Štipendiá boli udelené v </w:t>
      </w:r>
      <w:r>
        <w:t>troch</w:t>
      </w:r>
      <w:r w:rsidRPr="00A51E4F">
        <w:t xml:space="preserve"> kategóriách: najväčšie talenty spomedzi slovenských maturantov</w:t>
      </w:r>
      <w:r>
        <w:t xml:space="preserve">, </w:t>
      </w:r>
      <w:r w:rsidRPr="00A51E4F">
        <w:t xml:space="preserve">najväčšie talenty spomedzi </w:t>
      </w:r>
      <w:r>
        <w:t>zahraničných absolventov stredných škôl</w:t>
      </w:r>
      <w:r w:rsidRPr="00A51E4F">
        <w:t xml:space="preserve"> a nadpriemerní </w:t>
      </w:r>
      <w:r>
        <w:t xml:space="preserve">slovenskí </w:t>
      </w:r>
      <w:r w:rsidRPr="00A51E4F">
        <w:t>študenti, ktorí sú zo sociálne znevýhodneného prostredia alebo patria do špecifických znevýhodnených skupín.</w:t>
      </w:r>
    </w:p>
    <w:p w14:paraId="056D5561" w14:textId="77777777" w:rsidR="00A637EA" w:rsidRPr="00A51E4F" w:rsidRDefault="00A637EA" w:rsidP="00A637EA">
      <w:pPr>
        <w:pStyle w:val="spravaodsek"/>
        <w:ind w:left="0" w:firstLine="0"/>
      </w:pPr>
      <w:r w:rsidRPr="00A51E4F">
        <w:t xml:space="preserve">Umiestnenie študenta v poradí uchádzačov záviselo od jeho doterajších študijných výsledkov, a to najmä jeho zapojenia sa do rôznych vedomostných, umeleckých a ďalších súťaží a výsledku externej časti jeho maturitnej skúšky zo slovenského jazyka alebo jazyka menšiny, cudzieho jazyka a matematiky. Štipendiá boli udelené zo zdrojov Fondu obnovy a odolnosti v rámci investície 3 – „Štipendiá pre talentovaných domácich a zahraničných študentov“ komponentu 10 „Lákanie a udržanie talentov“. Úspešným žiadateľom bolo priznané štipendium vo výške 3 000 € na jeden akademický rok, resp.  9 000 € za tri akademické roky. </w:t>
      </w:r>
      <w:r>
        <w:t xml:space="preserve">Pre zahraničných študentov bolo poskytované štipendium vo výške 4 000 </w:t>
      </w:r>
      <w:r w:rsidRPr="00A51E4F">
        <w:t xml:space="preserve">€ na jeden akademický rok, resp.  </w:t>
      </w:r>
      <w:r>
        <w:t>12</w:t>
      </w:r>
      <w:r w:rsidRPr="00A51E4F">
        <w:t xml:space="preserve"> 000 € za tri akademické roky</w:t>
      </w:r>
      <w:r>
        <w:t>.</w:t>
      </w:r>
      <w:r w:rsidRPr="00A51E4F">
        <w:t xml:space="preserve"> Štipendiá sa budú poskytovať počas prvých troch rokov vysokoškolského štúdia študijných programov I. stupňa alebo spájajúcich I. a II. stupeň štúdia v dennej forme. Vyplácanie štipendií prebieha prostredníctvom vysokých škôl.</w:t>
      </w:r>
    </w:p>
    <w:p w14:paraId="4E71170B" w14:textId="77777777" w:rsidR="00A637EA" w:rsidRPr="00A51E4F" w:rsidRDefault="00A637EA" w:rsidP="00A637EA">
      <w:pPr>
        <w:pStyle w:val="spravaodsek"/>
        <w:ind w:left="0" w:firstLine="0"/>
      </w:pPr>
      <w:r w:rsidRPr="00A51E4F">
        <w:lastRenderedPageBreak/>
        <w:t>Počet doručených žiadostí o štipendium v skupine „najväčšie talenty spomedzi slovenských maturantov“ bol 3894, z toho podporených bolo 1097 študentov. V skupine  „nadpriemerní študenti, ktorí sú zo sociálne znevýhodneného prostredia alebo patria do špecifických znevýhodnených skupín“ bolo doručených 608  žiadostí, z toho podporených bolo 459 študentov. Celkovo bolo podporených 1556 domácich študentov.</w:t>
      </w:r>
      <w:r>
        <w:t xml:space="preserve"> Spolu </w:t>
      </w:r>
      <w:r>
        <w:rPr>
          <w:lang w:eastAsia="en-US"/>
        </w:rPr>
        <w:t>141 žiadostí bolo doručených od zahraničných študentov, z tohto 34 študentov získalo štipendium.</w:t>
      </w:r>
    </w:p>
    <w:bookmarkEnd w:id="91"/>
    <w:p w14:paraId="638DF2A9" w14:textId="77777777" w:rsidR="00A637EA" w:rsidRPr="00A51E4F" w:rsidRDefault="00A637EA" w:rsidP="00A637EA">
      <w:pPr>
        <w:pStyle w:val="spravaodsek"/>
        <w:numPr>
          <w:ilvl w:val="0"/>
          <w:numId w:val="0"/>
        </w:numPr>
        <w:rPr>
          <w:i/>
        </w:rPr>
      </w:pPr>
      <w:r w:rsidRPr="00A51E4F">
        <w:rPr>
          <w:i/>
        </w:rPr>
        <w:t>Pôžičky pre študentov</w:t>
      </w:r>
    </w:p>
    <w:p w14:paraId="57A32C4A" w14:textId="77777777" w:rsidR="00A637EA" w:rsidRPr="00A51E4F" w:rsidRDefault="00A637EA" w:rsidP="00A637EA">
      <w:pPr>
        <w:pStyle w:val="spravaodsek"/>
        <w:ind w:left="0" w:firstLine="0"/>
      </w:pPr>
      <w:r w:rsidRPr="00A51E4F">
        <w:t>V roku 2023 vstúpil Fond na podporu vzdelávania (ďalej len „fond“) do jedenásteho roka svojej existencie.</w:t>
      </w:r>
    </w:p>
    <w:p w14:paraId="29E6E621" w14:textId="77777777" w:rsidR="00A637EA" w:rsidRPr="00A51E4F" w:rsidRDefault="00A637EA" w:rsidP="00A637EA">
      <w:pPr>
        <w:pStyle w:val="spravaodsek"/>
        <w:ind w:left="0" w:firstLine="0"/>
      </w:pPr>
      <w:r w:rsidRPr="00A51E4F">
        <w:t xml:space="preserve">V akademickom roku 2022/2023 fond vyčlenil na pôžičky pre študentov 7 mil. € (v akademickom roku 2021/2022 bolo vyčlenených 7 mil. €). </w:t>
      </w:r>
    </w:p>
    <w:p w14:paraId="1A175243" w14:textId="77777777" w:rsidR="00A637EA" w:rsidRPr="00A51E4F" w:rsidRDefault="00A637EA" w:rsidP="00A637EA">
      <w:pPr>
        <w:pStyle w:val="spravaodsek"/>
        <w:ind w:left="0" w:firstLine="0"/>
      </w:pPr>
      <w:r w:rsidRPr="00A51E4F">
        <w:t>Celkovo bolo v akademickom roku 2021/2022 schválených 763 žiadostí o pôžičku pre študentov v sume 4 136 223€</w:t>
      </w:r>
      <w:r w:rsidRPr="00A51E4F" w:rsidDel="00972699">
        <w:t xml:space="preserve"> </w:t>
      </w:r>
      <w:r w:rsidRPr="00A51E4F">
        <w:t>(v akademickom roku 2021/2022 ich bolo schválených 765 v sume 3 481 400 €).</w:t>
      </w:r>
    </w:p>
    <w:p w14:paraId="0BBB98C1" w14:textId="77777777" w:rsidR="00A637EA" w:rsidRPr="00A51E4F" w:rsidRDefault="00A637EA" w:rsidP="00A637EA">
      <w:pPr>
        <w:pStyle w:val="spravaodsek"/>
        <w:ind w:left="0" w:firstLine="0"/>
      </w:pPr>
      <w:r w:rsidRPr="00A51E4F">
        <w:t>Študentom bolo v akademickom roku 2022/2023 celkovo vyplatených 647 pôžičiek v sume 3 507 387 €, z čoho bolo 606 pôžičiek vyplatených študentom slovenských vysokých škôl a 41 študentom na zahraničných vysokých školách (vrátane študentov zahraničných vysokých škôl pôsobiacich v Slovenskej republike). V predchádzajúcom akademickom roku bolo vyplatených 659 pôžičiek v celkovej sume 3 033 400 €. Pôžičky pre študentov študujúcich na excelentných vysokých školách boli vyplatené 37 študentom v celkovej sume 764 000 €. Objem finančných zdrojov poskytnutých pôžičiek pre študentov medziročne vzrástol o 23 %.</w:t>
      </w:r>
    </w:p>
    <w:p w14:paraId="36DFD15F" w14:textId="77777777" w:rsidR="00A637EA" w:rsidRPr="00A51E4F" w:rsidRDefault="00A637EA" w:rsidP="00A637EA">
      <w:pPr>
        <w:pStyle w:val="spravaodsek"/>
        <w:ind w:left="0" w:firstLine="0"/>
      </w:pPr>
      <w:r w:rsidRPr="00A51E4F">
        <w:t>Najviac podporených študentov v akademickom roku 2022/2023 malo trvalý pobyt v Bratislavskom kraji (19,58</w:t>
      </w:r>
      <w:r>
        <w:t xml:space="preserve"> </w:t>
      </w:r>
      <w:r w:rsidRPr="00A51E4F">
        <w:t>% ) a najviac študentov študovalo na Univerzite Komenského (22</w:t>
      </w:r>
      <w:r>
        <w:t> </w:t>
      </w:r>
      <w:r w:rsidRPr="00A51E4F">
        <w:t xml:space="preserve">%). </w:t>
      </w:r>
    </w:p>
    <w:p w14:paraId="4997DE71" w14:textId="623D73FC" w:rsidR="00FD3D0C" w:rsidRDefault="00A637EA" w:rsidP="00FD3D0C">
      <w:pPr>
        <w:pStyle w:val="spravaodsek"/>
        <w:ind w:left="0" w:firstLine="0"/>
      </w:pPr>
      <w:r w:rsidRPr="00A51E4F">
        <w:t>Priemerná výška pôžičky v akademickom roku 2022/2023 u študentov predstavovala 5 421 € (v predchádzajúcom akademickom roku to bolo 3 722 €).</w:t>
      </w:r>
    </w:p>
    <w:p w14:paraId="6A9769B4" w14:textId="1C242BED" w:rsidR="00FD3D0C" w:rsidRPr="00FD3D0C" w:rsidRDefault="00FD3D0C" w:rsidP="00FD3D0C">
      <w:pPr>
        <w:pStyle w:val="spravaodsek"/>
        <w:numPr>
          <w:ilvl w:val="0"/>
          <w:numId w:val="0"/>
        </w:numPr>
        <w:ind w:left="360" w:hanging="360"/>
        <w:rPr>
          <w:i/>
        </w:rPr>
      </w:pPr>
      <w:r w:rsidRPr="00FD3D0C">
        <w:rPr>
          <w:i/>
        </w:rPr>
        <w:t>Pôžičky pre pedagógov</w:t>
      </w:r>
    </w:p>
    <w:p w14:paraId="7CB168B7" w14:textId="575DEE9D" w:rsidR="00A637EA" w:rsidRPr="00FD3D0C" w:rsidRDefault="00A637EA" w:rsidP="00FD3D0C">
      <w:pPr>
        <w:pStyle w:val="spravaodsek"/>
        <w:ind w:left="0" w:firstLine="0"/>
      </w:pPr>
      <w:r w:rsidRPr="00A51E4F">
        <w:t xml:space="preserve">V kalendárnom roku 2023 fond vyčlenil na pôžičky pre pedagógov 3,8 mil. € (v roku 2022 to bolo 3,2 mil. € ). Celkovo bolo v kalendárnom roku 2023 schválených 386 žiadostí o pôžičku pre pedagógov v celkovej sume </w:t>
      </w:r>
      <w:r w:rsidRPr="00FD3D0C">
        <w:rPr>
          <w:b/>
          <w:bCs w:val="0"/>
        </w:rPr>
        <w:t xml:space="preserve">4 053 000 </w:t>
      </w:r>
      <w:r w:rsidRPr="00A51E4F">
        <w:t xml:space="preserve">€, z čoho vyplatených bolo </w:t>
      </w:r>
      <w:r w:rsidRPr="00FD3D0C">
        <w:rPr>
          <w:b/>
          <w:bCs w:val="0"/>
        </w:rPr>
        <w:t xml:space="preserve">340 </w:t>
      </w:r>
      <w:r w:rsidRPr="00A51E4F">
        <w:t xml:space="preserve">pôžičiek v celkovej sume </w:t>
      </w:r>
      <w:r w:rsidRPr="00FD3D0C">
        <w:rPr>
          <w:b/>
          <w:bCs w:val="0"/>
        </w:rPr>
        <w:t xml:space="preserve">3 519 300 </w:t>
      </w:r>
      <w:r w:rsidRPr="00A51E4F">
        <w:t>€ (v predchádzajúcom roku bolo schválených 309 žiadostí o pôžičku pre pedagógov v sume 3 010 500 €, z čoho vyplatených bolo 272 v celkovej výške 2 664 100 €).</w:t>
      </w:r>
    </w:p>
    <w:p w14:paraId="3D0B3E59" w14:textId="77777777" w:rsidR="00A637EA" w:rsidRPr="00A51E4F" w:rsidRDefault="00A637EA" w:rsidP="00A637EA">
      <w:pPr>
        <w:pStyle w:val="spravaodsek"/>
        <w:ind w:left="0" w:firstLine="0"/>
      </w:pPr>
      <w:r w:rsidRPr="00A51E4F">
        <w:t xml:space="preserve">Priemerná výška pôžičky v kalendárnom roku 2023 u pedagógov predstavovala </w:t>
      </w:r>
      <w:r w:rsidRPr="00A51E4F">
        <w:br/>
        <w:t>10 351 €, v roku 2022 bola 10 180 €.</w:t>
      </w:r>
    </w:p>
    <w:p w14:paraId="7363BE8F" w14:textId="77777777" w:rsidR="00A637EA" w:rsidRPr="00A51E4F" w:rsidRDefault="00A637EA" w:rsidP="00A637EA">
      <w:pPr>
        <w:pStyle w:val="spravaodsek"/>
        <w:numPr>
          <w:ilvl w:val="0"/>
          <w:numId w:val="0"/>
        </w:numPr>
        <w:rPr>
          <w:i/>
        </w:rPr>
      </w:pPr>
      <w:r w:rsidRPr="00A51E4F">
        <w:rPr>
          <w:i/>
        </w:rPr>
        <w:t>Stabilizačné pôžičky</w:t>
      </w:r>
    </w:p>
    <w:p w14:paraId="5492792C" w14:textId="77777777" w:rsidR="00A637EA" w:rsidRPr="00A51E4F" w:rsidRDefault="00A637EA" w:rsidP="00A637EA">
      <w:pPr>
        <w:pStyle w:val="spravaodsek"/>
        <w:ind w:left="0" w:firstLine="0"/>
      </w:pPr>
      <w:r w:rsidRPr="00A51E4F">
        <w:t xml:space="preserve">Od 1. 6. 2019 nadobudla účinnosť novela zákona č. 396/2012 Z. z. o Fonde na podporu vzdelávania, ktorou sa zaviedli stabilizačné pôžičky. </w:t>
      </w:r>
    </w:p>
    <w:p w14:paraId="123F6554" w14:textId="77777777" w:rsidR="00A637EA" w:rsidRPr="00A51E4F" w:rsidRDefault="00A637EA" w:rsidP="00A637EA">
      <w:pPr>
        <w:pStyle w:val="spravaodsek"/>
        <w:ind w:left="0" w:firstLine="0"/>
      </w:pPr>
      <w:r w:rsidRPr="00A51E4F">
        <w:t xml:space="preserve">Na poskytovanie stabilizačných pôžičiek v akademickom roku 2022/2023 boli na základe Zmluvy o poskytnutí dotácie na stabilizačné pôžičky uzatvorenej medzi ministerstvom a fondom vyčlenené finančné prostriedky v celkovej sume </w:t>
      </w:r>
      <w:r w:rsidRPr="00A51E4F">
        <w:rPr>
          <w:bCs w:val="0"/>
        </w:rPr>
        <w:t xml:space="preserve">2 088 000 </w:t>
      </w:r>
      <w:r w:rsidRPr="00A51E4F">
        <w:t>€.</w:t>
      </w:r>
    </w:p>
    <w:p w14:paraId="251F00EA" w14:textId="77777777" w:rsidR="00A637EA" w:rsidRPr="00A51E4F" w:rsidRDefault="00A637EA" w:rsidP="00A637EA">
      <w:pPr>
        <w:pStyle w:val="spravaodsek"/>
        <w:ind w:left="0" w:firstLine="0"/>
      </w:pPr>
      <w:r w:rsidRPr="00A51E4F">
        <w:t xml:space="preserve">Celkovo bolo schválených </w:t>
      </w:r>
      <w:r w:rsidRPr="00A51E4F">
        <w:rPr>
          <w:bCs w:val="0"/>
        </w:rPr>
        <w:t xml:space="preserve">528 </w:t>
      </w:r>
      <w:r w:rsidRPr="00A51E4F">
        <w:t xml:space="preserve">žiadostí o stabilizačnú pôžičku v celkovej sume </w:t>
      </w:r>
      <w:r w:rsidRPr="00A51E4F">
        <w:rPr>
          <w:bCs w:val="0"/>
        </w:rPr>
        <w:t xml:space="preserve">2 112 000 </w:t>
      </w:r>
      <w:r w:rsidRPr="00A51E4F">
        <w:t>€. Celkovo bolo vyplatených 518 pôžičiek v celkovej sume 2 072 000 €.</w:t>
      </w:r>
    </w:p>
    <w:p w14:paraId="65BCF857" w14:textId="77777777" w:rsidR="00FD3D0C" w:rsidRPr="00FD3D0C" w:rsidRDefault="00FD3D0C" w:rsidP="00FD3D0C">
      <w:pPr>
        <w:pStyle w:val="spravaodsek"/>
        <w:numPr>
          <w:ilvl w:val="0"/>
          <w:numId w:val="0"/>
        </w:numPr>
        <w:ind w:left="360" w:hanging="360"/>
        <w:rPr>
          <w:i/>
        </w:rPr>
      </w:pPr>
      <w:r w:rsidRPr="00FD3D0C">
        <w:rPr>
          <w:i/>
        </w:rPr>
        <w:lastRenderedPageBreak/>
        <w:t>Študentské domovy</w:t>
      </w:r>
    </w:p>
    <w:p w14:paraId="1BB1D1AB" w14:textId="060F4A67" w:rsidR="00A637EA" w:rsidRPr="00A51E4F" w:rsidRDefault="00A637EA" w:rsidP="00A637EA">
      <w:pPr>
        <w:pStyle w:val="spravaodsek"/>
        <w:ind w:left="0" w:firstLine="0"/>
      </w:pPr>
      <w:r w:rsidRPr="00A51E4F">
        <w:t xml:space="preserve">K 31. decembru 2023 uviedli vysoké školy v štatistike </w:t>
      </w:r>
      <w:r w:rsidRPr="00A51E4F">
        <w:rPr>
          <w:b/>
        </w:rPr>
        <w:t>45 459 lôžok</w:t>
      </w:r>
      <w:r w:rsidRPr="00A51E4F">
        <w:t xml:space="preserve"> projektovanej lôžkovej kapacity v študentských domovoch a 1 813 lôžok v zmluvných zariadeniach, čo v porovnaní s predchádzajúcim rokom predstavuje  pokles o 706 ubytovacích zariadení. </w:t>
      </w:r>
    </w:p>
    <w:p w14:paraId="0FC55295" w14:textId="77777777" w:rsidR="00A637EA" w:rsidRPr="00A51E4F" w:rsidRDefault="00A637EA" w:rsidP="00A637EA">
      <w:pPr>
        <w:pStyle w:val="spravaodsek"/>
        <w:ind w:left="0" w:firstLine="0"/>
      </w:pPr>
      <w:r w:rsidRPr="00A51E4F">
        <w:t>Suma dotácií poskytnutých na prevádzku študentských domovov v roku 2023 bola tak ako v roku 2022 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bežných dotácií na ubytovanie študentov, študentské domovy a ubytovacie zariadenia vysokých škôl v roku 2023  bola</w:t>
      </w:r>
      <w:r w:rsidRPr="00A51E4F" w:rsidDel="009E4C57">
        <w:t xml:space="preserve"> </w:t>
      </w:r>
      <w:r w:rsidRPr="00A51E4F">
        <w:t xml:space="preserve"> 29 767 192 €. V uvedenom objeme poskytnutej dotácie sú zaradené aj dotácie na uhradenie príspevkov na rekreácie zamestnancov vo výške  41 751 €,  príspevok na zvýšené výdavky energií v roku 2023 v sume 4 087 504 € a valorizácia platov zamestnancov študentských domovov od 1.9.2023 vo výške 558 328 €. V porovnaní s rokom 2022 evidujeme nárast v objeme poskytnutej dotácie v celkovej výške 2 649 596 €. Priemerná ročná dotácia na lôžko študenta vrátane lôžok v zmluvných zariadeniach bola vo výške 629,70 €. </w:t>
      </w:r>
    </w:p>
    <w:p w14:paraId="1FFDE038" w14:textId="77777777" w:rsidR="00A637EA" w:rsidRPr="00A51E4F" w:rsidRDefault="00A637EA" w:rsidP="00A637EA">
      <w:pPr>
        <w:pStyle w:val="spravaodsek"/>
        <w:ind w:left="0" w:firstLine="0"/>
      </w:pPr>
      <w:r w:rsidRPr="00A51E4F">
        <w:t xml:space="preserve">V roku 2023 pokračovalo poskytovanie stravovacích služieb študentom vysokých škôl. </w:t>
      </w:r>
      <w:r>
        <w:t>Spolufinancovanie</w:t>
      </w:r>
      <w:r w:rsidRPr="00A51E4F">
        <w:t xml:space="preserve"> stravovacích služieb sa uskutočňovalo formou príspevku na dve vydané jedlá denne študentom v dennej forme štúdia. Výška príspevku </w:t>
      </w:r>
      <w:r w:rsidRPr="00A51E4F">
        <w:rPr>
          <w:b/>
        </w:rPr>
        <w:t>na jedno jedlo</w:t>
      </w:r>
      <w:r w:rsidRPr="00A51E4F">
        <w:t xml:space="preserve"> bola v roku 2023  vo výške </w:t>
      </w:r>
      <w:r w:rsidRPr="00A51E4F">
        <w:rPr>
          <w:b/>
        </w:rPr>
        <w:t>1,5 €</w:t>
      </w:r>
      <w:r w:rsidRPr="00A51E4F">
        <w:t xml:space="preserve">.  Vysokoškolské jedálne vydali v roku 2023 študentom vysokých škôl 2869 317 jedál, čo je o 193 480 jedál viac ako v roku 2022. Celková suma poskytnutých </w:t>
      </w:r>
      <w:r w:rsidRPr="00A51E4F">
        <w:rPr>
          <w:b/>
        </w:rPr>
        <w:t>dotácií na stravovanie študentov v roku 2023</w:t>
      </w:r>
      <w:r w:rsidRPr="00A51E4F">
        <w:t xml:space="preserve"> bola </w:t>
      </w:r>
      <w:r w:rsidRPr="00A51E4F">
        <w:rPr>
          <w:b/>
        </w:rPr>
        <w:t xml:space="preserve">4 412 953 €, </w:t>
      </w:r>
      <w:r w:rsidRPr="00A51E4F">
        <w:t>čo predstavuje oproti</w:t>
      </w:r>
      <w:r w:rsidRPr="00A51E4F">
        <w:rPr>
          <w:b/>
        </w:rPr>
        <w:t xml:space="preserve"> </w:t>
      </w:r>
      <w:r w:rsidRPr="00A51E4F">
        <w:t>roku 2022 nárast o 1 143 501 €. Nárast počtu vydaných jedál súvisí s riadnym chodom prevádzok študentských jedáln</w:t>
      </w:r>
      <w:r>
        <w:t>i</w:t>
      </w:r>
      <w:r w:rsidRPr="00A51E4F">
        <w:t xml:space="preserve"> v súvislosti so stabilizáciou situácie po pandémii COVID-19.  </w:t>
      </w:r>
    </w:p>
    <w:p w14:paraId="698F7FC2" w14:textId="77777777" w:rsidR="00A637EA" w:rsidRPr="00A51E4F" w:rsidRDefault="00A637EA" w:rsidP="00A637EA">
      <w:pPr>
        <w:pStyle w:val="spravaodsek"/>
        <w:numPr>
          <w:ilvl w:val="0"/>
          <w:numId w:val="0"/>
        </w:numPr>
        <w:rPr>
          <w:i/>
        </w:rPr>
      </w:pPr>
      <w:r w:rsidRPr="00A51E4F">
        <w:rPr>
          <w:i/>
        </w:rPr>
        <w:t xml:space="preserve">Športová a kultúrna činnosť </w:t>
      </w:r>
    </w:p>
    <w:p w14:paraId="41253741" w14:textId="77777777" w:rsidR="00A637EA" w:rsidRPr="00A51E4F" w:rsidRDefault="00A637EA" w:rsidP="00A637EA">
      <w:pPr>
        <w:pStyle w:val="spravaodsek"/>
        <w:ind w:left="0" w:firstLine="0"/>
      </w:pPr>
      <w:r w:rsidRPr="00A51E4F">
        <w:t xml:space="preserve">V roku 2023 ministerstvo poskytlo vysokým školám </w:t>
      </w:r>
      <w:r w:rsidRPr="00A51E4F">
        <w:rPr>
          <w:b/>
        </w:rPr>
        <w:t xml:space="preserve">na organizačnú  podporu  športových aktivít, na kultúrnu činnosť, na podporu univerzitných pastoračných centier vysokých škôl a záujmovú činnosť študentov </w:t>
      </w:r>
      <w:r w:rsidRPr="00A51E4F">
        <w:t>dotácie v sume</w:t>
      </w:r>
      <w:r w:rsidRPr="00A51E4F">
        <w:rPr>
          <w:b/>
        </w:rPr>
        <w:t xml:space="preserve"> </w:t>
      </w:r>
      <w:r w:rsidRPr="00A51E4F">
        <w:rPr>
          <w:b/>
        </w:rPr>
        <w:br/>
        <w:t>616 000 €,</w:t>
      </w:r>
      <w:r w:rsidRPr="00A51E4F">
        <w:t xml:space="preserve"> na podporu akademických súťaží (Akademický Prešov, Letná univerziáda, Akademická Banská Bystrica, , UNIUM Ružomberok) dotácie vo výške 190 000 €. Okrem uvedených dotácií boli verejným vysokým školám poskytnuté v súlade s Metodikou rozpisu dotácií zo štátneho rozpočtu na rok 2023 dotácie na činnosť vysokoškolských telovýchovných jednôt a športových klubov (podľa Kritérií na prerozdelenie príspevku ministerstva vysokoškolským telovýchovným jednotám a športovým klubom) vo výške </w:t>
      </w:r>
      <w:r w:rsidRPr="00A51E4F">
        <w:br/>
      </w:r>
      <w:r w:rsidRPr="00A51E4F">
        <w:rPr>
          <w:b/>
        </w:rPr>
        <w:t xml:space="preserve">611 540 €. </w:t>
      </w:r>
      <w:r w:rsidRPr="00A51E4F">
        <w:t>Podrobnejšie údaje o finančných prostriedkoch poskytnutých na podporu športovej a kultúrnej činnosti vysokých škôl sú uvedené v tabuľkovej prílohe v</w:t>
      </w:r>
      <w:r w:rsidRPr="00A51E4F">
        <w:rPr>
          <w:b/>
        </w:rPr>
        <w:t xml:space="preserve"> tabuľke č. 27. </w:t>
      </w:r>
    </w:p>
    <w:p w14:paraId="4BC5832B" w14:textId="77777777" w:rsidR="00A637EA" w:rsidRPr="00A51E4F" w:rsidRDefault="00A637EA" w:rsidP="00A637EA">
      <w:pPr>
        <w:rPr>
          <w:rFonts w:eastAsia="ArialMT"/>
          <w:bCs/>
          <w:lang w:eastAsia="nb-NO"/>
        </w:rPr>
      </w:pPr>
      <w:r w:rsidRPr="00A51E4F">
        <w:br w:type="page"/>
      </w:r>
    </w:p>
    <w:p w14:paraId="7345D831" w14:textId="77777777" w:rsidR="00A637EA" w:rsidRPr="00A51E4F" w:rsidRDefault="00A637EA" w:rsidP="00A637EA">
      <w:pPr>
        <w:pStyle w:val="Nadpis2"/>
        <w:jc w:val="left"/>
      </w:pPr>
      <w:bookmarkStart w:id="92" w:name="_Toc334996771"/>
      <w:bookmarkStart w:id="93" w:name="_Toc181703039"/>
      <w:r w:rsidRPr="00A51E4F">
        <w:lastRenderedPageBreak/>
        <w:t>Časť II</w:t>
      </w:r>
      <w:bookmarkEnd w:id="92"/>
      <w:bookmarkEnd w:id="93"/>
    </w:p>
    <w:p w14:paraId="5983CC41" w14:textId="77777777" w:rsidR="00A637EA" w:rsidRPr="00A51E4F" w:rsidRDefault="00A637EA" w:rsidP="00A637EA">
      <w:pPr>
        <w:pStyle w:val="Nadpis2-vavo"/>
        <w:numPr>
          <w:ilvl w:val="1"/>
          <w:numId w:val="1"/>
        </w:numPr>
        <w:ind w:left="0" w:firstLine="0"/>
      </w:pPr>
      <w:bookmarkStart w:id="94" w:name="_Toc334996772"/>
      <w:bookmarkStart w:id="95" w:name="_Toc181703040"/>
      <w:r w:rsidRPr="00A51E4F">
        <w:t xml:space="preserve">2. Správa o hospodárení verejných vysokých škôl v roku </w:t>
      </w:r>
      <w:bookmarkEnd w:id="94"/>
      <w:r w:rsidRPr="00A51E4F">
        <w:t>2023</w:t>
      </w:r>
      <w:bookmarkEnd w:id="95"/>
    </w:p>
    <w:p w14:paraId="303FCE94" w14:textId="77777777" w:rsidR="00A637EA" w:rsidRPr="00A51E4F" w:rsidRDefault="00A637EA" w:rsidP="00A637EA">
      <w:pPr>
        <w:pStyle w:val="spravaodsek"/>
        <w:ind w:left="0" w:firstLine="0"/>
      </w:pPr>
      <w:r w:rsidRPr="00A51E4F">
        <w:t xml:space="preserve">Táto časť správy sa zaoberá hospodárením verejných vysokých škôl v roku 2023. Verejné vysoké školy hospodária podľa rozpočtu výnosov a nákladov vrátane odpisov podľa odpisového plánu, ktorý si v súlade so zákonom o účtovníctve zostavuje každá verejná vysoká škola. </w:t>
      </w:r>
    </w:p>
    <w:p w14:paraId="1AE4CC00" w14:textId="77777777" w:rsidR="00A637EA" w:rsidRPr="00A51E4F" w:rsidRDefault="00A637EA" w:rsidP="00A637EA">
      <w:pPr>
        <w:pStyle w:val="spravaodsek"/>
        <w:ind w:left="0" w:firstLine="0"/>
      </w:pPr>
      <w:r w:rsidRPr="00A51E4F">
        <w:t xml:space="preserve">Hlavným zdrojom financovania verejných vysokých škôl sú naďalej dotácie zo štátneho rozpočtu, ktoré sa verejnej vysokej škole poskytujú vo forme </w:t>
      </w:r>
      <w:r w:rsidRPr="00A51E4F">
        <w:rPr>
          <w:b/>
        </w:rPr>
        <w:t>tzv. blokového grantu</w:t>
      </w:r>
      <w:r w:rsidRPr="00A51E4F">
        <w:t>, teda vnútorne neštruktúrované s výnimkou účelovo určených finančných prostriedkov a záväzného ukazovateľa maximálnej sumy osobných nákladov (mzdy a odvody). Objem finančných prostriedkov z dotácií vynaložený na mzdy a odvody do poistných fondov nesmie prekročiť 80 % objemu finančných prostriedkov poskytnutých v danom roku verejnej vysokej škole na bežné výdavky.</w:t>
      </w:r>
    </w:p>
    <w:p w14:paraId="5672D35F" w14:textId="77777777" w:rsidR="00A637EA" w:rsidRPr="00A51E4F" w:rsidRDefault="00A637EA" w:rsidP="00A637EA">
      <w:pPr>
        <w:pStyle w:val="spravaodsek"/>
        <w:ind w:left="0" w:firstLine="0"/>
      </w:pPr>
      <w:r w:rsidRPr="00A51E4F">
        <w:t xml:space="preserve">V prvej časti správy o hospodárení sú uvedené </w:t>
      </w:r>
      <w:r w:rsidRPr="00A51E4F">
        <w:rPr>
          <w:b/>
        </w:rPr>
        <w:t>informácie o výške a o spôsobe rozdelenia dotácií</w:t>
      </w:r>
      <w:r w:rsidRPr="00A51E4F">
        <w:t xml:space="preserve"> zo štátneho rozpočtu verejným vysokým školám v roku 2023 a v druhej časti správy o hospodárení sa uvádzajú </w:t>
      </w:r>
      <w:r w:rsidRPr="00A51E4F">
        <w:rPr>
          <w:b/>
        </w:rPr>
        <w:t xml:space="preserve">výsledky hospodárenia </w:t>
      </w:r>
      <w:r w:rsidRPr="00A51E4F">
        <w:t>verejných vysokých škôl v roku 2023 tak, ako vyplývajú z výročných správ vysokých škôl o hospodárení a z výkazníctva vysokých škôl za rok 2023.</w:t>
      </w:r>
    </w:p>
    <w:p w14:paraId="0E23C645" w14:textId="77777777" w:rsidR="00A637EA" w:rsidRPr="00A51E4F" w:rsidRDefault="00A637EA" w:rsidP="00A637EA">
      <w:pPr>
        <w:pStyle w:val="spravaodsek"/>
        <w:numPr>
          <w:ilvl w:val="0"/>
          <w:numId w:val="0"/>
        </w:numPr>
      </w:pPr>
    </w:p>
    <w:p w14:paraId="0D7A07FB" w14:textId="77777777" w:rsidR="00A637EA" w:rsidRPr="00A51E4F" w:rsidRDefault="00A637EA" w:rsidP="00A637EA">
      <w:pPr>
        <w:pStyle w:val="Nadpis3-vavo"/>
        <w:numPr>
          <w:ilvl w:val="2"/>
          <w:numId w:val="1"/>
        </w:numPr>
        <w:ind w:left="0" w:firstLine="0"/>
        <w:jc w:val="both"/>
      </w:pPr>
      <w:bookmarkStart w:id="96" w:name="_Toc334996773"/>
      <w:bookmarkStart w:id="97" w:name="_Toc181703041"/>
      <w:bookmarkStart w:id="98" w:name="_Hlk148971119"/>
      <w:r w:rsidRPr="00A51E4F">
        <w:t>2.1 Výška dotácií zo štátneho rozpočtu verejným vysokým školám v roku 2023 a spôsob ich rozdelenia</w:t>
      </w:r>
      <w:bookmarkEnd w:id="96"/>
      <w:bookmarkEnd w:id="97"/>
    </w:p>
    <w:bookmarkEnd w:id="98"/>
    <w:p w14:paraId="1D90E387" w14:textId="77777777" w:rsidR="00A637EA" w:rsidRPr="00A51E4F" w:rsidRDefault="00A637EA" w:rsidP="00A637EA">
      <w:pPr>
        <w:pStyle w:val="spravaodsek"/>
        <w:ind w:left="0" w:firstLine="0"/>
      </w:pPr>
      <w:r w:rsidRPr="00A51E4F">
        <w:t>Podľa § 89 zákona sú hlavným zdrojom financovania verejnej vysokej školy dotácie zo štátneho rozpočtu. Na pokrytie výdavkov na svoju činnosť verejná vysoká škola využíva v zmysle § 16 a § 89 ods.1 zákona okrem dotácií zo štátneho rozpočtu aj ďalšie zdroje.</w:t>
      </w:r>
    </w:p>
    <w:p w14:paraId="5A75867C" w14:textId="77777777" w:rsidR="00A637EA" w:rsidRPr="00A51E4F" w:rsidRDefault="00A637EA" w:rsidP="00A637EA">
      <w:pPr>
        <w:pStyle w:val="Nadpis4"/>
        <w:rPr>
          <w:lang w:val="sk-SK"/>
        </w:rPr>
      </w:pPr>
      <w:bookmarkStart w:id="99" w:name="_Toc334996774"/>
      <w:bookmarkStart w:id="100" w:name="_Toc181703042"/>
      <w:r w:rsidRPr="00A51E4F">
        <w:rPr>
          <w:lang w:val="sk-SK"/>
        </w:rPr>
        <w:t xml:space="preserve">Výška dotácií zo štátneho rozpočtu verejným vysokým školám v roku </w:t>
      </w:r>
      <w:bookmarkEnd w:id="99"/>
      <w:r w:rsidRPr="00A51E4F">
        <w:rPr>
          <w:lang w:val="sk-SK"/>
        </w:rPr>
        <w:t>2023</w:t>
      </w:r>
      <w:bookmarkEnd w:id="100"/>
    </w:p>
    <w:p w14:paraId="69B53815" w14:textId="77777777" w:rsidR="00A637EA" w:rsidRPr="00A51E4F" w:rsidRDefault="00A637EA" w:rsidP="00A637EA">
      <w:pPr>
        <w:pStyle w:val="spravaodsek"/>
        <w:ind w:left="0" w:firstLine="0"/>
      </w:pPr>
      <w:r w:rsidRPr="00A51E4F">
        <w:rPr>
          <w:rStyle w:val="Zoznam1CharChar"/>
          <w:b/>
          <w:lang w:val="sk-SK"/>
        </w:rPr>
        <w:t>V </w:t>
      </w:r>
      <w:r w:rsidRPr="00A51E4F">
        <w:rPr>
          <w:b/>
        </w:rPr>
        <w:t>schválenom rozpočte na rok 2023</w:t>
      </w:r>
      <w:r w:rsidRPr="00A51E4F">
        <w:t xml:space="preserve"> bola na vysokoškolské vzdelávanie a vedu, sociálnu podporu študentov vysokých škôl v kapitole ministerstva vyčlenená na bežné výdavky suma</w:t>
      </w:r>
      <w:r w:rsidRPr="00A51E4F">
        <w:rPr>
          <w:b/>
        </w:rPr>
        <w:t xml:space="preserve">  636 527 606 €.  </w:t>
      </w:r>
      <w:r w:rsidRPr="00A51E4F">
        <w:t>Z takto prideleného objemu finančných prostriedkov</w:t>
      </w:r>
      <w:r w:rsidRPr="00A51E4F">
        <w:rPr>
          <w:b/>
        </w:rPr>
        <w:t xml:space="preserve"> bola pre vysoké školy vyčlenená suma 628 399 397 € </w:t>
      </w:r>
      <w:r w:rsidRPr="00A51E4F">
        <w:t>(v uvedenom objeme bola zahrnutá aj časť finančných prostriedkov určená na dotácie pre súkromné vysoké školy).</w:t>
      </w:r>
      <w:r w:rsidRPr="00A51E4F">
        <w:rPr>
          <w:b/>
        </w:rPr>
        <w:t xml:space="preserve"> </w:t>
      </w:r>
      <w:r w:rsidRPr="00A51E4F">
        <w:t xml:space="preserve">Vyčlenená suma bola určená len na bežné dotácie. Kapitálové dotácie pre verejné vysoké školy boli v sume 7 900 000 €. </w:t>
      </w:r>
    </w:p>
    <w:p w14:paraId="68357330" w14:textId="77777777" w:rsidR="00A637EA" w:rsidRPr="00A51E4F" w:rsidRDefault="00A637EA" w:rsidP="00A637EA">
      <w:pPr>
        <w:ind w:firstLine="708"/>
        <w:jc w:val="both"/>
        <w:rPr>
          <w:color w:val="000000"/>
        </w:rPr>
      </w:pPr>
      <w:r w:rsidRPr="00A51E4F">
        <w:rPr>
          <w:rStyle w:val="Zoznam1CharChar"/>
          <w:lang w:val="sk-SK"/>
        </w:rPr>
        <w:t xml:space="preserve">V priebehu roka 2023 bol objem bežných a kapitálových dotácií v programe 077 – Vysokoškolské vzdelávanie a veda, sociálna podpora študentov upravovaný (znižovaný a zvyšovaný) v jednotlivých podprogramoch a prvkoch už pri rozpise dotácie na vysoké školy a potom v priebehu roka viacerými rozpočtovými opatreniami.  </w:t>
      </w:r>
      <w:r w:rsidRPr="00A51E4F">
        <w:rPr>
          <w:color w:val="000000"/>
        </w:rPr>
        <w:t>K 31. 12. 2023 bol rozpočet na bežné výdavky upravený rozpočtovými opatreniami nasledovne:</w:t>
      </w:r>
    </w:p>
    <w:p w14:paraId="6590F86A" w14:textId="77777777" w:rsidR="00A637EA" w:rsidRPr="00A51E4F" w:rsidRDefault="00A637EA" w:rsidP="00A637EA">
      <w:pPr>
        <w:ind w:firstLine="708"/>
        <w:jc w:val="both"/>
      </w:pPr>
    </w:p>
    <w:p w14:paraId="0596DDA4" w14:textId="038E2EFA" w:rsidR="00A637EA" w:rsidRPr="00A51E4F" w:rsidRDefault="00A637EA" w:rsidP="00A637EA">
      <w:pPr>
        <w:numPr>
          <w:ilvl w:val="0"/>
          <w:numId w:val="19"/>
        </w:numPr>
        <w:spacing w:after="120"/>
        <w:ind w:left="0" w:firstLine="0"/>
        <w:jc w:val="both"/>
      </w:pPr>
      <w:r w:rsidRPr="00A51E4F">
        <w:t xml:space="preserve"> Rozpočtové opatrenie v sume 215 000 €, ktorým sa presunuli finančné prostriedky v prospech sekcie vysokých škôl na úhradu výdavkov MŠVVaŠ SR a zástupcov verejných vysokých škôl na NAFSA</w:t>
      </w:r>
      <w:r w:rsidR="005A0EBA" w:rsidRPr="00A51E4F">
        <w:t xml:space="preserve"> </w:t>
      </w:r>
      <w:r w:rsidRPr="00A51E4F">
        <w:t xml:space="preserve">– 75. International </w:t>
      </w:r>
      <w:proofErr w:type="spellStart"/>
      <w:r w:rsidRPr="00A51E4F">
        <w:t>Education</w:t>
      </w:r>
      <w:proofErr w:type="spellEnd"/>
      <w:r w:rsidRPr="00A51E4F">
        <w:t xml:space="preserve"> Expo v USA vo Washingtone.  </w:t>
      </w:r>
    </w:p>
    <w:p w14:paraId="07C19BF9" w14:textId="77777777" w:rsidR="00A637EA" w:rsidRPr="00A51E4F" w:rsidRDefault="00A637EA" w:rsidP="00A637EA">
      <w:pPr>
        <w:numPr>
          <w:ilvl w:val="0"/>
          <w:numId w:val="19"/>
        </w:numPr>
        <w:spacing w:after="120"/>
        <w:ind w:left="0" w:firstLine="0"/>
        <w:jc w:val="both"/>
      </w:pPr>
      <w:r w:rsidRPr="00A51E4F">
        <w:t xml:space="preserve">Rozpočtové opatrenie v sume 2 884 139,13 €, ktorým sa presunuli finančné prostriedky v prospech CVTI na financovanie prístupov k EIZ databázam na rok 2023. </w:t>
      </w:r>
    </w:p>
    <w:p w14:paraId="29894632" w14:textId="77777777" w:rsidR="00A637EA" w:rsidRPr="00A51E4F" w:rsidRDefault="00A637EA" w:rsidP="00A637EA">
      <w:pPr>
        <w:numPr>
          <w:ilvl w:val="0"/>
          <w:numId w:val="19"/>
        </w:numPr>
        <w:spacing w:after="120"/>
        <w:ind w:left="0" w:firstLine="0"/>
        <w:jc w:val="both"/>
      </w:pPr>
      <w:r w:rsidRPr="00A51E4F">
        <w:t xml:space="preserve">Rozpočtové opatrenie v sume 16 092 €, ktorým sa presunuli finančné prostriedky v prospech CVTI na realizáciu projektu VEGA pre bývalé Medzinárodné laserové centrum. </w:t>
      </w:r>
    </w:p>
    <w:p w14:paraId="1256C27C" w14:textId="77777777" w:rsidR="00A637EA" w:rsidRPr="00A51E4F" w:rsidRDefault="00A637EA" w:rsidP="00A637EA">
      <w:pPr>
        <w:numPr>
          <w:ilvl w:val="0"/>
          <w:numId w:val="19"/>
        </w:numPr>
        <w:spacing w:after="120"/>
        <w:ind w:left="0" w:firstLine="0"/>
        <w:jc w:val="both"/>
      </w:pPr>
      <w:r w:rsidRPr="00A51E4F">
        <w:lastRenderedPageBreak/>
        <w:t xml:space="preserve">Rozpočtové opatrenie v sume 130 000 €, ktorým sa presunuli finančné prostriedky v prospech sekcie vysokých škôl na úhradu nákladov MŠVVaŠ SR a zástupcov verejných vysokých škôl na EAIE Rotterdam 2023.  </w:t>
      </w:r>
    </w:p>
    <w:p w14:paraId="256FCC1E" w14:textId="77777777" w:rsidR="00A637EA" w:rsidRPr="00A51E4F" w:rsidRDefault="00A637EA" w:rsidP="00A637EA">
      <w:pPr>
        <w:numPr>
          <w:ilvl w:val="0"/>
          <w:numId w:val="19"/>
        </w:numPr>
        <w:spacing w:after="120"/>
        <w:ind w:left="0" w:firstLine="0"/>
        <w:jc w:val="both"/>
      </w:pPr>
      <w:r w:rsidRPr="00A51E4F">
        <w:t>Rozpočtové opatrenie v sume 138 390 €, ktorým sa presunuli finančné prostriedky v prospech sekcie vysokých škôl určené pre Inštitút Slovenskej rektorskej konferencie a Radu vysokých škôl.</w:t>
      </w:r>
    </w:p>
    <w:p w14:paraId="4CF64FCC" w14:textId="77777777" w:rsidR="00A637EA" w:rsidRPr="00A51E4F" w:rsidRDefault="00A637EA" w:rsidP="00A637EA">
      <w:pPr>
        <w:numPr>
          <w:ilvl w:val="0"/>
          <w:numId w:val="19"/>
        </w:numPr>
        <w:spacing w:after="120"/>
        <w:ind w:left="0" w:firstLine="0"/>
        <w:jc w:val="both"/>
      </w:pPr>
      <w:r w:rsidRPr="00A51E4F">
        <w:t>Rozpočtové opatrenie v sume 67 255 €, ktorým sa presunuli finančné prostriedky v prospech CVTI za účelom monitorovania kvality slovenských verejných vysokých škôl.</w:t>
      </w:r>
    </w:p>
    <w:p w14:paraId="20602818" w14:textId="77777777" w:rsidR="00A637EA" w:rsidRPr="00A51E4F" w:rsidRDefault="00A637EA" w:rsidP="00A637EA">
      <w:pPr>
        <w:numPr>
          <w:ilvl w:val="0"/>
          <w:numId w:val="19"/>
        </w:numPr>
        <w:spacing w:after="120"/>
        <w:ind w:left="0" w:firstLine="0"/>
        <w:jc w:val="both"/>
      </w:pPr>
      <w:r w:rsidRPr="00A51E4F">
        <w:t xml:space="preserve">Rozpočtové opatrenie MF SR č. 172/2023 v sume 11 760 €, ktorým sa znížil rozpočet Oddelenia financovania vysokých škôl sekcie rozpočtu ministerstva školstva (ďalej len „OFVŠ“) v prospech CVTI na zakúpenie štatistického softvéru. </w:t>
      </w:r>
    </w:p>
    <w:p w14:paraId="23EED22C" w14:textId="77777777" w:rsidR="00A637EA" w:rsidRPr="00A51E4F" w:rsidRDefault="00A637EA" w:rsidP="00A637EA">
      <w:pPr>
        <w:numPr>
          <w:ilvl w:val="0"/>
          <w:numId w:val="19"/>
        </w:numPr>
        <w:spacing w:after="120"/>
        <w:ind w:left="0" w:firstLine="0"/>
        <w:jc w:val="both"/>
      </w:pPr>
      <w:r w:rsidRPr="00A51E4F">
        <w:t>Rozpočtové opatrenie v sume 1 992,50 €, ktorým sa presunuli finančné prostriedky v prospech CVTI na činnosť Študentskej rady vysokých škôl na rok 2023.</w:t>
      </w:r>
    </w:p>
    <w:p w14:paraId="1C01B755" w14:textId="77777777" w:rsidR="00A637EA" w:rsidRPr="00A51E4F" w:rsidRDefault="00A637EA" w:rsidP="00A637EA">
      <w:pPr>
        <w:numPr>
          <w:ilvl w:val="0"/>
          <w:numId w:val="19"/>
        </w:numPr>
        <w:spacing w:after="120"/>
        <w:ind w:left="0" w:firstLine="0"/>
        <w:jc w:val="both"/>
      </w:pPr>
      <w:r w:rsidRPr="00A51E4F">
        <w:t xml:space="preserve">Rozpočtové opatrenie v sume 550 000 €, ktorým sa zvýšil rozpočet OFVŠ ako refundácia výdavkov presunom z rozpočtu sekcie vysokých škôl, ktoré boli poskytnuté v rovnakej sume v prospech SAIA, n. o., Bratislava, za účelom dofinancovania štipendií a grantov Národného štipendijného programu v roku 2022. </w:t>
      </w:r>
    </w:p>
    <w:p w14:paraId="08E2E716" w14:textId="77777777" w:rsidR="00A637EA" w:rsidRPr="00A51E4F" w:rsidRDefault="00A637EA" w:rsidP="00A637EA">
      <w:pPr>
        <w:numPr>
          <w:ilvl w:val="0"/>
          <w:numId w:val="19"/>
        </w:numPr>
        <w:spacing w:after="120"/>
        <w:ind w:left="0" w:firstLine="0"/>
        <w:jc w:val="both"/>
      </w:pPr>
      <w:r w:rsidRPr="00A51E4F">
        <w:t xml:space="preserve">Rozpočtové opatrenie v sume 3 445 €, ktorým sa zvýšil rozpočet OFVŠ presunom z rozpočtu sekcie vedy a techniky na podporu realizácie medzinárodnej vedeckej konferencie XLIV. Dni lekárskej biofyziky. </w:t>
      </w:r>
    </w:p>
    <w:p w14:paraId="03C7FB1B" w14:textId="77777777" w:rsidR="00A637EA" w:rsidRPr="00A51E4F" w:rsidRDefault="00A637EA" w:rsidP="00A637EA">
      <w:pPr>
        <w:numPr>
          <w:ilvl w:val="0"/>
          <w:numId w:val="19"/>
        </w:numPr>
        <w:spacing w:after="120"/>
        <w:ind w:left="0" w:firstLine="0"/>
        <w:jc w:val="both"/>
      </w:pPr>
      <w:r w:rsidRPr="00A51E4F">
        <w:t>Rozpočtové opatrenie MF SR č. 114/2023 v sume 22 855 683 €, ktorým sa zvýšil rozpočet OFVŠ na dofinancovanie výdavkov na zvýšené ceny energií pre verejné vysoké školy v roku 2023.</w:t>
      </w:r>
    </w:p>
    <w:p w14:paraId="29F8F28F" w14:textId="77777777" w:rsidR="00A637EA" w:rsidRPr="00A51E4F" w:rsidRDefault="00A637EA" w:rsidP="00A637EA">
      <w:pPr>
        <w:numPr>
          <w:ilvl w:val="0"/>
          <w:numId w:val="19"/>
        </w:numPr>
        <w:spacing w:after="120"/>
        <w:ind w:left="0" w:firstLine="0"/>
        <w:jc w:val="both"/>
      </w:pPr>
      <w:r w:rsidRPr="00A51E4F">
        <w:t xml:space="preserve">Rozpočtové opatrenie MF SR č. 139/2023 v sume 70 000 €, ktorým sa na základe žiadosti zo sekcie vedy a techniky zvýšil rozpočet OFVŠ za účelom vytvorenia nového pracoviska s neutrónovým generátorom na Ústave jadrového a fyzikálneho inžinierstva Fakulty elektrotechniky a informatiky Slovenskej technickej univerzity v Bratislave. </w:t>
      </w:r>
    </w:p>
    <w:p w14:paraId="4E7E10D2" w14:textId="77777777" w:rsidR="00A637EA" w:rsidRPr="00A51E4F" w:rsidRDefault="00A637EA" w:rsidP="00A637EA">
      <w:pPr>
        <w:numPr>
          <w:ilvl w:val="0"/>
          <w:numId w:val="19"/>
        </w:numPr>
        <w:spacing w:after="120"/>
        <w:ind w:left="0" w:firstLine="0"/>
        <w:jc w:val="both"/>
      </w:pPr>
      <w:r w:rsidRPr="00A51E4F">
        <w:t xml:space="preserve">Rozpočtové opatrenie MF SR č. 169/2023 v sume 1 568 906 €, ktorým sa zvýšil rozpočet OFVŠ na poskytnutie príspevku na rekreáciu zamestnancov.  </w:t>
      </w:r>
    </w:p>
    <w:p w14:paraId="55581CF5" w14:textId="77777777" w:rsidR="00A637EA" w:rsidRPr="00A51E4F" w:rsidRDefault="00A637EA" w:rsidP="00A637EA">
      <w:pPr>
        <w:numPr>
          <w:ilvl w:val="0"/>
          <w:numId w:val="19"/>
        </w:numPr>
        <w:spacing w:after="120"/>
        <w:ind w:left="0" w:firstLine="0"/>
        <w:jc w:val="both"/>
      </w:pPr>
      <w:r w:rsidRPr="00A51E4F">
        <w:t xml:space="preserve">Rozpočtové opatrenie v sume 164 217,54 €, ktorým sa zvýšil rozpočet OFVŠ presunom z rozpočtu sekcie vysokých škôl z dôvodu vrátenia nedočerpaných finančných prostriedkov na NAFSA – 75. International </w:t>
      </w:r>
      <w:proofErr w:type="spellStart"/>
      <w:r w:rsidRPr="00A51E4F">
        <w:t>Education</w:t>
      </w:r>
      <w:proofErr w:type="spellEnd"/>
      <w:r w:rsidRPr="00A51E4F">
        <w:t xml:space="preserve"> v USA vo Washingtone a na EAIE Rotterdam 2023.  </w:t>
      </w:r>
    </w:p>
    <w:p w14:paraId="305BC696" w14:textId="77777777" w:rsidR="00A637EA" w:rsidRPr="00A51E4F" w:rsidRDefault="00A637EA" w:rsidP="00A637EA">
      <w:pPr>
        <w:numPr>
          <w:ilvl w:val="0"/>
          <w:numId w:val="19"/>
        </w:numPr>
        <w:spacing w:after="120"/>
        <w:ind w:left="0" w:firstLine="0"/>
        <w:jc w:val="both"/>
      </w:pPr>
      <w:r w:rsidRPr="00A51E4F">
        <w:t>Rozpočtové opatrenie v sume 170 720,80 €, ktorým sa zvýšil rozpočet OFVŠ na zabezpečenie financovania vzdelávania a prevádzky verejných vysokých škôl.</w:t>
      </w:r>
    </w:p>
    <w:p w14:paraId="4BDE2B54" w14:textId="77777777" w:rsidR="00A637EA" w:rsidRPr="00A51E4F" w:rsidRDefault="00A637EA" w:rsidP="00A637EA">
      <w:pPr>
        <w:numPr>
          <w:ilvl w:val="0"/>
          <w:numId w:val="19"/>
        </w:numPr>
        <w:spacing w:after="120"/>
        <w:ind w:left="0" w:firstLine="0"/>
        <w:jc w:val="both"/>
      </w:pPr>
      <w:r w:rsidRPr="00A51E4F">
        <w:t>Rozpočtové opatrenie v sume 77 392 €, ktorým sa zvýšil rozpočet OFVŠ z dôvodu nedočerpaných finančných prostriedkov sekcie vysokých škôl do konca roka 2023.</w:t>
      </w:r>
    </w:p>
    <w:p w14:paraId="25311041" w14:textId="77777777" w:rsidR="00A637EA" w:rsidRPr="00A51E4F" w:rsidRDefault="00A637EA" w:rsidP="00A637EA">
      <w:pPr>
        <w:pStyle w:val="spravaodsek"/>
        <w:ind w:left="0" w:firstLine="0"/>
      </w:pPr>
      <w:r w:rsidRPr="00A51E4F">
        <w:t xml:space="preserve">K 31.12.2023 bol rozpočet na kapitálové výdavky upravený rozpočtovými opatreniami nasledovne: </w:t>
      </w:r>
    </w:p>
    <w:p w14:paraId="6649662D" w14:textId="77777777" w:rsidR="00A637EA" w:rsidRPr="00A51E4F" w:rsidRDefault="00A637EA" w:rsidP="00A637EA">
      <w:pPr>
        <w:pStyle w:val="spravaodsek"/>
        <w:numPr>
          <w:ilvl w:val="0"/>
          <w:numId w:val="19"/>
        </w:numPr>
        <w:ind w:left="0" w:firstLine="0"/>
        <w:rPr>
          <w:rStyle w:val="Zoznam1CharChar"/>
          <w:lang w:val="sk-SK" w:eastAsia="nb-NO"/>
        </w:rPr>
      </w:pPr>
      <w:r w:rsidRPr="00A51E4F">
        <w:rPr>
          <w:rStyle w:val="Zoznam1CharChar"/>
          <w:lang w:val="sk-SK" w:eastAsia="nb-NO"/>
        </w:rPr>
        <w:t>Rozpočtové opatrenie v sume 7 900 000 €, ktorým boli presunuté finančné prostriedky v prospech OFVŠ z odboru rozpočtu a financovania kapitoly.</w:t>
      </w:r>
    </w:p>
    <w:p w14:paraId="28E1C103" w14:textId="77777777" w:rsidR="00A637EA" w:rsidRPr="00A51E4F" w:rsidRDefault="00A637EA" w:rsidP="00A637EA">
      <w:pPr>
        <w:pStyle w:val="spravaodsek"/>
        <w:numPr>
          <w:ilvl w:val="0"/>
          <w:numId w:val="19"/>
        </w:numPr>
        <w:ind w:left="0" w:firstLine="0"/>
        <w:rPr>
          <w:rStyle w:val="Zoznam1CharChar"/>
          <w:lang w:val="sk-SK" w:eastAsia="nb-NO"/>
        </w:rPr>
      </w:pPr>
      <w:r w:rsidRPr="00A51E4F">
        <w:rPr>
          <w:rStyle w:val="Zoznam1CharChar"/>
          <w:lang w:val="sk-SK"/>
        </w:rPr>
        <w:t xml:space="preserve">Spolu boli vysokým školám k 31.12.2023 poskytnuté v programe 077 finančné prostriedky vo výške </w:t>
      </w:r>
      <w:r w:rsidRPr="00A51E4F">
        <w:rPr>
          <w:rStyle w:val="Zoznam1CharChar"/>
          <w:b/>
          <w:lang w:val="sk-SK"/>
        </w:rPr>
        <w:t xml:space="preserve">650 213 950 € </w:t>
      </w:r>
      <w:r w:rsidRPr="00A51E4F">
        <w:rPr>
          <w:rStyle w:val="Zoznam1CharChar"/>
          <w:lang w:val="sk-SK"/>
        </w:rPr>
        <w:t xml:space="preserve"> zo zdroja 111. Súkromným vysokým školám boli </w:t>
      </w:r>
      <w:r w:rsidRPr="00A51E4F">
        <w:rPr>
          <w:rStyle w:val="Zoznam1CharChar"/>
          <w:lang w:val="sk-SK"/>
        </w:rPr>
        <w:lastRenderedPageBreak/>
        <w:t xml:space="preserve">z uvedenej sumy v roku 2023 poskytnuté v programe 077 finančné prostriedky vo výške </w:t>
      </w:r>
      <w:r w:rsidRPr="00A51E4F">
        <w:rPr>
          <w:rStyle w:val="Zoznam1CharChar"/>
          <w:b/>
          <w:lang w:val="sk-SK"/>
        </w:rPr>
        <w:t>984 605</w:t>
      </w:r>
      <w:r w:rsidRPr="00A51E4F">
        <w:rPr>
          <w:rStyle w:val="Zoznam1CharChar"/>
          <w:lang w:val="sk-SK"/>
        </w:rPr>
        <w:t xml:space="preserve"> €.</w:t>
      </w:r>
    </w:p>
    <w:p w14:paraId="77B662CF" w14:textId="77777777" w:rsidR="00A637EA" w:rsidRPr="00A51E4F" w:rsidRDefault="00A637EA" w:rsidP="00A637EA">
      <w:pPr>
        <w:pStyle w:val="spravaodsek"/>
        <w:numPr>
          <w:ilvl w:val="0"/>
          <w:numId w:val="19"/>
        </w:numPr>
        <w:ind w:left="0" w:firstLine="0"/>
      </w:pPr>
      <w:r w:rsidRPr="00A51E4F">
        <w:t>Okrem dotácií, ktoré boli rozpočtované v programe 077</w:t>
      </w:r>
      <w:r w:rsidRPr="00A51E4F">
        <w:rPr>
          <w:b/>
        </w:rPr>
        <w:t xml:space="preserve">, </w:t>
      </w:r>
      <w:r w:rsidRPr="00A51E4F">
        <w:t>získali verejné vysoké školy</w:t>
      </w:r>
      <w:r w:rsidRPr="00A51E4F">
        <w:rPr>
          <w:b/>
          <w:iCs/>
        </w:rPr>
        <w:t xml:space="preserve"> </w:t>
      </w:r>
      <w:r w:rsidRPr="00A51E4F">
        <w:t xml:space="preserve">ďalšie finančné prostriedky zo štátneho rozpočtu prostredníctvom kapitoly ministerstva v objeme </w:t>
      </w:r>
      <w:r w:rsidRPr="00A51E4F">
        <w:rPr>
          <w:b/>
        </w:rPr>
        <w:t>64 185 072€</w:t>
      </w:r>
      <w:r w:rsidRPr="00A51E4F">
        <w:t xml:space="preserve"> </w:t>
      </w:r>
      <w:r w:rsidRPr="00A51E4F">
        <w:rPr>
          <w:b/>
        </w:rPr>
        <w:t>z národného programu rozvoja vedy a techniky</w:t>
      </w:r>
      <w:r w:rsidRPr="00A51E4F">
        <w:t xml:space="preserve">, z toho objem </w:t>
      </w:r>
      <w:r w:rsidRPr="00A51E4F">
        <w:rPr>
          <w:b/>
        </w:rPr>
        <w:t>35 184 403€</w:t>
      </w:r>
      <w:r w:rsidRPr="00A51E4F">
        <w:t xml:space="preserve"> získali verejné vysoké školy na výskumné  projekty  </w:t>
      </w:r>
      <w:r w:rsidRPr="00A51E4F">
        <w:rPr>
          <w:b/>
        </w:rPr>
        <w:t xml:space="preserve">z APVV </w:t>
      </w:r>
      <w:r w:rsidRPr="00A51E4F">
        <w:t>(z toho čiastku  3 450 000€ zo zdroja 131)</w:t>
      </w:r>
      <w:r w:rsidRPr="00A51E4F">
        <w:rPr>
          <w:b/>
        </w:rPr>
        <w:t xml:space="preserve">  </w:t>
      </w:r>
      <w:r w:rsidRPr="00A51E4F">
        <w:t xml:space="preserve">a  objem </w:t>
      </w:r>
      <w:r w:rsidRPr="00A51E4F">
        <w:rPr>
          <w:b/>
        </w:rPr>
        <w:t xml:space="preserve">25 550 669€ </w:t>
      </w:r>
      <w:r w:rsidRPr="00A51E4F">
        <w:t xml:space="preserve">z programu </w:t>
      </w:r>
      <w:r w:rsidRPr="00A51E4F">
        <w:rPr>
          <w:b/>
        </w:rPr>
        <w:t xml:space="preserve">06K 12 Koordinácia prierezových aktivít štátnej vednej a technickej politiky.  </w:t>
      </w:r>
    </w:p>
    <w:p w14:paraId="2AF98D6C" w14:textId="77777777" w:rsidR="00A637EA" w:rsidRPr="00A51E4F" w:rsidRDefault="00A637EA" w:rsidP="00A637EA">
      <w:pPr>
        <w:pStyle w:val="spravaodsek"/>
        <w:numPr>
          <w:ilvl w:val="0"/>
          <w:numId w:val="19"/>
        </w:numPr>
        <w:ind w:left="0" w:firstLine="0"/>
        <w:rPr>
          <w:color w:val="FF0000"/>
        </w:rPr>
      </w:pPr>
      <w:r w:rsidRPr="00A51E4F">
        <w:t>V rámci medzirezortného podprogramu 05T 08 -</w:t>
      </w:r>
      <w:r w:rsidRPr="00A51E4F">
        <w:rPr>
          <w:b/>
        </w:rPr>
        <w:t xml:space="preserve"> Oficiálna rozvojová pomoc</w:t>
      </w:r>
      <w:r w:rsidRPr="00A51E4F">
        <w:t xml:space="preserve"> boli v roku 2023 čerpané verejnými vysokými školami finančné prostriedky v objeme</w:t>
      </w:r>
      <w:r w:rsidRPr="00A51E4F">
        <w:rPr>
          <w:b/>
        </w:rPr>
        <w:t xml:space="preserve"> 2 311 114 </w:t>
      </w:r>
      <w:r w:rsidRPr="00A51E4F">
        <w:t>€, a v podprograme 021 02 03 - Zabezpečenie mobilít a záväzkov v oblasti vzdelávania v objeme 908 910 €.</w:t>
      </w:r>
    </w:p>
    <w:p w14:paraId="42B32334" w14:textId="77777777" w:rsidR="00A637EA" w:rsidRPr="00A51E4F" w:rsidRDefault="00A637EA" w:rsidP="00A637EA">
      <w:pPr>
        <w:pStyle w:val="spravaodsek"/>
        <w:numPr>
          <w:ilvl w:val="0"/>
          <w:numId w:val="19"/>
        </w:numPr>
        <w:ind w:left="0" w:firstLine="0"/>
      </w:pPr>
      <w:r w:rsidRPr="00A51E4F">
        <w:t xml:space="preserve">V rámci všetkých rozpočtových zdrojov získali vysoké školy (verejné a súkromné spolu) v roku 2023 spolu </w:t>
      </w:r>
      <w:r w:rsidRPr="00A51E4F">
        <w:rPr>
          <w:b/>
        </w:rPr>
        <w:t>658 577 490 €</w:t>
      </w:r>
      <w:r w:rsidRPr="00A51E4F">
        <w:t xml:space="preserve"> (z toho čiastku 984 605 € získali súkromné vysoké školy). </w:t>
      </w:r>
    </w:p>
    <w:p w14:paraId="6D5A59DB" w14:textId="77777777" w:rsidR="00A637EA" w:rsidRPr="00A51E4F" w:rsidRDefault="00A637EA" w:rsidP="00A637EA">
      <w:pPr>
        <w:pStyle w:val="spravaodsek"/>
        <w:ind w:left="0" w:firstLine="0"/>
      </w:pPr>
      <w:r w:rsidRPr="00A51E4F">
        <w:t xml:space="preserve">Dotácie v programe </w:t>
      </w:r>
      <w:r w:rsidRPr="00A51E4F">
        <w:rPr>
          <w:b/>
          <w:iCs/>
        </w:rPr>
        <w:t>077 - Vysokoškolské vzdelávanie a veda, sociálna podpora študentov vysokých škôl</w:t>
      </w:r>
      <w:r w:rsidRPr="00A51E4F">
        <w:t xml:space="preserve"> boli rozpisom dotácie štátneho rozpočtu rozdelené verejným vysokým školám v súlade s programovou štruktúrou do podprogramov a prvkov nasledovne: </w:t>
      </w:r>
    </w:p>
    <w:p w14:paraId="3E3609D7" w14:textId="77777777" w:rsidR="00A637EA" w:rsidRPr="00A51E4F" w:rsidRDefault="00A637EA" w:rsidP="00A637EA">
      <w:pPr>
        <w:numPr>
          <w:ilvl w:val="1"/>
          <w:numId w:val="2"/>
        </w:numPr>
        <w:spacing w:before="120" w:after="120"/>
        <w:ind w:left="709" w:hanging="709"/>
        <w:jc w:val="both"/>
      </w:pPr>
      <w:r w:rsidRPr="00A51E4F">
        <w:t xml:space="preserve">Podprogram </w:t>
      </w:r>
      <w:r w:rsidRPr="00A51E4F">
        <w:rPr>
          <w:iCs/>
        </w:rPr>
        <w:t>077 11 – Poskytovanie vysokoškolského vzdelávania a zabezpečenie prevádzky vysokých škôl</w:t>
      </w:r>
      <w:r w:rsidRPr="00A51E4F">
        <w:t xml:space="preserve"> – </w:t>
      </w:r>
      <w:r w:rsidRPr="00A51E4F">
        <w:rPr>
          <w:b/>
          <w:bCs/>
        </w:rPr>
        <w:t> 414 838 818 €</w:t>
      </w:r>
      <w:r w:rsidRPr="00A51E4F">
        <w:t xml:space="preserve"> (BD   406 938 818 €, KD 7 900 000 €). </w:t>
      </w:r>
    </w:p>
    <w:p w14:paraId="3A244A82" w14:textId="77777777" w:rsidR="00A637EA" w:rsidRPr="00A51E4F" w:rsidRDefault="00A637EA" w:rsidP="00A637EA">
      <w:pPr>
        <w:numPr>
          <w:ilvl w:val="1"/>
          <w:numId w:val="2"/>
        </w:numPr>
        <w:spacing w:after="120"/>
        <w:ind w:left="709" w:hanging="709"/>
        <w:jc w:val="both"/>
      </w:pPr>
      <w:r w:rsidRPr="00A51E4F">
        <w:t xml:space="preserve">Podprogram </w:t>
      </w:r>
      <w:r w:rsidRPr="00A51E4F">
        <w:rPr>
          <w:iCs/>
        </w:rPr>
        <w:t>077 12 – Vysokoškolská veda a technika</w:t>
      </w:r>
      <w:r w:rsidRPr="00A51E4F">
        <w:rPr>
          <w:b/>
          <w:bCs/>
        </w:rPr>
        <w:t xml:space="preserve"> –</w:t>
      </w:r>
      <w:r w:rsidRPr="00A51E4F">
        <w:t xml:space="preserve"> </w:t>
      </w:r>
      <w:r w:rsidRPr="00A51E4F">
        <w:rPr>
          <w:b/>
          <w:bCs/>
        </w:rPr>
        <w:t>  189 501 912 €</w:t>
      </w:r>
      <w:r w:rsidRPr="00A51E4F">
        <w:t xml:space="preserve"> (BD  189 501 912 €, KD 0 €). V tom:</w:t>
      </w:r>
    </w:p>
    <w:p w14:paraId="1D4B290E" w14:textId="77777777" w:rsidR="00A637EA" w:rsidRPr="00A51E4F" w:rsidRDefault="00A637EA" w:rsidP="00A637EA">
      <w:pPr>
        <w:numPr>
          <w:ilvl w:val="2"/>
          <w:numId w:val="2"/>
        </w:numPr>
        <w:tabs>
          <w:tab w:val="clear" w:pos="1080"/>
          <w:tab w:val="num" w:pos="1134"/>
        </w:tabs>
        <w:spacing w:after="120"/>
        <w:ind w:left="1134" w:hanging="1134"/>
        <w:jc w:val="both"/>
      </w:pPr>
      <w:r w:rsidRPr="00A51E4F">
        <w:t xml:space="preserve">prvok </w:t>
      </w:r>
      <w:r w:rsidRPr="00A51E4F">
        <w:rPr>
          <w:iCs/>
        </w:rPr>
        <w:t>077 12 01 – Prevádzka a rozvoj infraštruktúry pre výskum a vývoj</w:t>
      </w:r>
      <w:r w:rsidRPr="00A51E4F">
        <w:t xml:space="preserve"> – </w:t>
      </w:r>
      <w:r w:rsidRPr="00A51E4F">
        <w:br/>
      </w:r>
      <w:r w:rsidRPr="00A51E4F">
        <w:rPr>
          <w:b/>
          <w:bCs/>
        </w:rPr>
        <w:t xml:space="preserve"> 171 868 004 € </w:t>
      </w:r>
      <w:r w:rsidRPr="00A51E4F">
        <w:t>(BD 171 868 004 €, KD 0 €),</w:t>
      </w:r>
    </w:p>
    <w:p w14:paraId="6772D108" w14:textId="77777777" w:rsidR="00A637EA" w:rsidRPr="00A51E4F" w:rsidRDefault="00A637EA" w:rsidP="00A637EA">
      <w:pPr>
        <w:numPr>
          <w:ilvl w:val="2"/>
          <w:numId w:val="2"/>
        </w:numPr>
        <w:tabs>
          <w:tab w:val="clear" w:pos="1080"/>
          <w:tab w:val="num" w:pos="1134"/>
        </w:tabs>
        <w:spacing w:after="120"/>
        <w:ind w:left="1134" w:hanging="1134"/>
        <w:jc w:val="both"/>
      </w:pPr>
      <w:r w:rsidRPr="00A51E4F">
        <w:t xml:space="preserve">prvok </w:t>
      </w:r>
      <w:r w:rsidRPr="00A51E4F">
        <w:rPr>
          <w:iCs/>
        </w:rPr>
        <w:t>077 12 02 – Úlohy základného výskumu na vysokých školách iniciované riešiteľmi (VEGA)</w:t>
      </w:r>
      <w:r w:rsidRPr="00A51E4F">
        <w:t xml:space="preserve"> –</w:t>
      </w:r>
      <w:r w:rsidRPr="00A51E4F">
        <w:rPr>
          <w:b/>
          <w:bCs/>
        </w:rPr>
        <w:t>12 733 908 €</w:t>
      </w:r>
      <w:r w:rsidRPr="00A51E4F">
        <w:t xml:space="preserve"> (</w:t>
      </w:r>
      <w:r w:rsidRPr="00A51E4F">
        <w:rPr>
          <w:iCs/>
        </w:rPr>
        <w:t>vrátane dotácie pre súkromné vysoké školy a</w:t>
      </w:r>
      <w:r w:rsidRPr="00A51E4F">
        <w:t> </w:t>
      </w:r>
      <w:r w:rsidRPr="00A51E4F">
        <w:rPr>
          <w:iCs/>
        </w:rPr>
        <w:t>Medzinárodné laserové centrum</w:t>
      </w:r>
      <w:r w:rsidRPr="00A51E4F">
        <w:t xml:space="preserve">, BD 12 733 908 €, KD 0 €), </w:t>
      </w:r>
    </w:p>
    <w:p w14:paraId="3AC9FCAB" w14:textId="77777777" w:rsidR="00A637EA" w:rsidRPr="00A51E4F" w:rsidRDefault="00A637EA" w:rsidP="00A637EA">
      <w:pPr>
        <w:numPr>
          <w:ilvl w:val="2"/>
          <w:numId w:val="2"/>
        </w:numPr>
        <w:tabs>
          <w:tab w:val="clear" w:pos="1080"/>
          <w:tab w:val="num" w:pos="1134"/>
        </w:tabs>
        <w:spacing w:after="120"/>
        <w:ind w:left="1134" w:hanging="1134"/>
        <w:jc w:val="both"/>
      </w:pPr>
      <w:r w:rsidRPr="00A51E4F">
        <w:t xml:space="preserve">prvok </w:t>
      </w:r>
      <w:r w:rsidRPr="00A51E4F">
        <w:rPr>
          <w:iCs/>
        </w:rPr>
        <w:t>077 12 05 – Úlohy výskumu a vývoja na vysokých školách pre rozvoj školstva v stanovených oblastiach iniciované riešiteľmi (KEGA)</w:t>
      </w:r>
      <w:r w:rsidRPr="00A51E4F">
        <w:t xml:space="preserve"> – </w:t>
      </w:r>
      <w:r w:rsidRPr="00A51E4F">
        <w:rPr>
          <w:b/>
          <w:bCs/>
        </w:rPr>
        <w:t>4 900 000 €</w:t>
      </w:r>
      <w:r w:rsidRPr="00A51E4F">
        <w:t xml:space="preserve"> (</w:t>
      </w:r>
      <w:r w:rsidRPr="00A51E4F">
        <w:rPr>
          <w:iCs/>
        </w:rPr>
        <w:t>vrátane dotácie pre súkromné vysoké školy</w:t>
      </w:r>
      <w:r w:rsidRPr="00A51E4F">
        <w:t>, BD 4 900 000 €, KD 0 €),</w:t>
      </w:r>
    </w:p>
    <w:p w14:paraId="71EF0103" w14:textId="77777777" w:rsidR="00A637EA" w:rsidRPr="00A51E4F" w:rsidRDefault="00A637EA" w:rsidP="00A637EA">
      <w:pPr>
        <w:numPr>
          <w:ilvl w:val="1"/>
          <w:numId w:val="2"/>
        </w:numPr>
        <w:spacing w:after="120"/>
        <w:ind w:left="709" w:hanging="709"/>
        <w:jc w:val="both"/>
      </w:pPr>
      <w:r w:rsidRPr="00A51E4F">
        <w:t xml:space="preserve">Program </w:t>
      </w:r>
      <w:r w:rsidRPr="00A51E4F">
        <w:rPr>
          <w:iCs/>
        </w:rPr>
        <w:t>077 13 – Rozvoj vysokého  školstva</w:t>
      </w:r>
      <w:r w:rsidRPr="00A51E4F">
        <w:t xml:space="preserve"> – </w:t>
      </w:r>
      <w:r w:rsidRPr="00A51E4F">
        <w:rPr>
          <w:b/>
        </w:rPr>
        <w:t xml:space="preserve">3 033 818 </w:t>
      </w:r>
      <w:r w:rsidRPr="00A51E4F">
        <w:rPr>
          <w:b/>
          <w:bCs/>
        </w:rPr>
        <w:t>€</w:t>
      </w:r>
      <w:r w:rsidRPr="00A51E4F">
        <w:t xml:space="preserve"> (BD 3 033 818 €, KD 0 €).</w:t>
      </w:r>
    </w:p>
    <w:p w14:paraId="7906C892" w14:textId="77777777" w:rsidR="00A637EA" w:rsidRPr="00A51E4F" w:rsidRDefault="00A637EA" w:rsidP="00A637EA">
      <w:pPr>
        <w:numPr>
          <w:ilvl w:val="1"/>
          <w:numId w:val="2"/>
        </w:numPr>
        <w:spacing w:after="120"/>
        <w:ind w:left="709" w:hanging="709"/>
        <w:jc w:val="both"/>
      </w:pPr>
      <w:r w:rsidRPr="00A51E4F">
        <w:t xml:space="preserve">Podprogram </w:t>
      </w:r>
      <w:r w:rsidRPr="00A51E4F">
        <w:rPr>
          <w:iCs/>
        </w:rPr>
        <w:t>077 15 – Sociálna podpora študentov vysokých škôl</w:t>
      </w:r>
      <w:r w:rsidRPr="00A51E4F">
        <w:t xml:space="preserve"> – </w:t>
      </w:r>
      <w:r w:rsidRPr="00A51E4F">
        <w:rPr>
          <w:b/>
          <w:bCs/>
        </w:rPr>
        <w:t>49 754 796 €</w:t>
      </w:r>
      <w:r w:rsidRPr="00A51E4F">
        <w:t xml:space="preserve"> (BD 49 754 796€),</w:t>
      </w:r>
    </w:p>
    <w:p w14:paraId="14498C3E" w14:textId="77777777" w:rsidR="00A637EA" w:rsidRPr="00A51E4F" w:rsidRDefault="00A637EA" w:rsidP="00A637EA">
      <w:pPr>
        <w:numPr>
          <w:ilvl w:val="2"/>
          <w:numId w:val="2"/>
        </w:numPr>
        <w:tabs>
          <w:tab w:val="clear" w:pos="1080"/>
          <w:tab w:val="num" w:pos="1134"/>
        </w:tabs>
        <w:spacing w:after="120"/>
        <w:ind w:left="1134" w:hanging="1134"/>
        <w:jc w:val="both"/>
      </w:pPr>
      <w:r w:rsidRPr="00A51E4F">
        <w:t xml:space="preserve">prvok </w:t>
      </w:r>
      <w:r w:rsidRPr="00A51E4F">
        <w:rPr>
          <w:iCs/>
        </w:rPr>
        <w:t xml:space="preserve">077 15 01 – Sociálne a tehotenské štipendiá </w:t>
      </w:r>
      <w:r w:rsidRPr="00A51E4F">
        <w:t>–</w:t>
      </w:r>
      <w:r w:rsidRPr="00A51E4F">
        <w:rPr>
          <w:b/>
          <w:bCs/>
        </w:rPr>
        <w:t xml:space="preserve"> 5 247 236 €</w:t>
      </w:r>
      <w:r w:rsidRPr="00A51E4F">
        <w:t xml:space="preserve"> (BD 5 247 236 €),</w:t>
      </w:r>
    </w:p>
    <w:p w14:paraId="6495DC18" w14:textId="77777777" w:rsidR="00A637EA" w:rsidRPr="00A51E4F" w:rsidRDefault="00A637EA" w:rsidP="00A637EA">
      <w:pPr>
        <w:numPr>
          <w:ilvl w:val="2"/>
          <w:numId w:val="2"/>
        </w:numPr>
        <w:tabs>
          <w:tab w:val="clear" w:pos="1080"/>
          <w:tab w:val="num" w:pos="1134"/>
        </w:tabs>
        <w:spacing w:after="120"/>
        <w:ind w:left="0" w:firstLine="0"/>
        <w:jc w:val="both"/>
      </w:pPr>
      <w:r w:rsidRPr="00A51E4F">
        <w:t xml:space="preserve">prvok </w:t>
      </w:r>
      <w:r w:rsidRPr="00A51E4F">
        <w:rPr>
          <w:iCs/>
        </w:rPr>
        <w:t xml:space="preserve">077 15 02 – Motivačné  štipendiá </w:t>
      </w:r>
      <w:r w:rsidRPr="00A51E4F">
        <w:t xml:space="preserve">– </w:t>
      </w:r>
      <w:r w:rsidRPr="00A51E4F">
        <w:rPr>
          <w:b/>
          <w:bCs/>
        </w:rPr>
        <w:t>9 127 310 €</w:t>
      </w:r>
      <w:r w:rsidRPr="00A51E4F">
        <w:t xml:space="preserve"> (BD 9 127 310  €),</w:t>
      </w:r>
    </w:p>
    <w:p w14:paraId="6429800D" w14:textId="77777777" w:rsidR="00A637EA" w:rsidRPr="00A51E4F" w:rsidRDefault="00A637EA" w:rsidP="00A637EA">
      <w:pPr>
        <w:numPr>
          <w:ilvl w:val="2"/>
          <w:numId w:val="2"/>
        </w:numPr>
        <w:tabs>
          <w:tab w:val="clear" w:pos="1080"/>
          <w:tab w:val="num" w:pos="1134"/>
        </w:tabs>
        <w:spacing w:after="120"/>
        <w:ind w:left="1134" w:hanging="1134"/>
        <w:jc w:val="both"/>
      </w:pPr>
      <w:r w:rsidRPr="00A51E4F">
        <w:t xml:space="preserve">prvok </w:t>
      </w:r>
      <w:r w:rsidRPr="00A51E4F">
        <w:rPr>
          <w:iCs/>
        </w:rPr>
        <w:t>077 15 03 – Podpora stravovania, ubytovania, športových a kultúrnych aktivít študentov a pastoračných centier</w:t>
      </w:r>
      <w:r w:rsidRPr="00A51E4F">
        <w:t xml:space="preserve"> – </w:t>
      </w:r>
      <w:r w:rsidRPr="00A51E4F">
        <w:rPr>
          <w:b/>
          <w:bCs/>
        </w:rPr>
        <w:t>35 380 250  €</w:t>
      </w:r>
      <w:r w:rsidRPr="00A51E4F">
        <w:t xml:space="preserve"> (BD 35 380 250  €).</w:t>
      </w:r>
    </w:p>
    <w:p w14:paraId="27224BD0" w14:textId="77777777" w:rsidR="00A637EA" w:rsidRPr="00A51E4F" w:rsidRDefault="00A637EA" w:rsidP="00A637EA">
      <w:pPr>
        <w:pStyle w:val="Nadpis4"/>
        <w:rPr>
          <w:lang w:val="sk-SK"/>
        </w:rPr>
      </w:pPr>
      <w:bookmarkStart w:id="101" w:name="_Toc181703043"/>
      <w:r w:rsidRPr="00A51E4F">
        <w:rPr>
          <w:lang w:val="sk-SK"/>
        </w:rPr>
        <w:t>Spôsob rozdelenia dotácií zo štátneho rozpočtu verejným vysokým školám</w:t>
      </w:r>
      <w:bookmarkEnd w:id="101"/>
    </w:p>
    <w:p w14:paraId="69C34346" w14:textId="77777777" w:rsidR="00A637EA" w:rsidRPr="00A51E4F" w:rsidRDefault="00A637EA" w:rsidP="00A637EA">
      <w:pPr>
        <w:pStyle w:val="spravaodsek"/>
        <w:ind w:left="0" w:firstLine="0"/>
      </w:pPr>
      <w:r w:rsidRPr="00A51E4F">
        <w:t>Na základe ustanovenia § 89 ods. 2 zákona pozostáva finančná podpora zo štátneho rozpočtu pre verejnú vysokú školu z nasledovných štyroch dotácií poskytovaných na základe zmluvy:</w:t>
      </w:r>
    </w:p>
    <w:p w14:paraId="02F8D709" w14:textId="77777777" w:rsidR="00A637EA" w:rsidRPr="00A51E4F" w:rsidRDefault="00A637EA" w:rsidP="00A637EA">
      <w:pPr>
        <w:numPr>
          <w:ilvl w:val="1"/>
          <w:numId w:val="16"/>
        </w:numPr>
        <w:spacing w:after="120"/>
        <w:ind w:left="0" w:firstLine="0"/>
        <w:jc w:val="both"/>
      </w:pPr>
      <w:r w:rsidRPr="00A51E4F">
        <w:lastRenderedPageBreak/>
        <w:t xml:space="preserve">dotácia na uskutočňovanie akreditovaných študijných programov, </w:t>
      </w:r>
    </w:p>
    <w:p w14:paraId="1F5E1863" w14:textId="77777777" w:rsidR="00A637EA" w:rsidRPr="00A51E4F" w:rsidRDefault="00A637EA" w:rsidP="00A637EA">
      <w:pPr>
        <w:numPr>
          <w:ilvl w:val="1"/>
          <w:numId w:val="2"/>
        </w:numPr>
        <w:spacing w:after="120"/>
        <w:ind w:left="0" w:firstLine="0"/>
        <w:jc w:val="both"/>
      </w:pPr>
      <w:r w:rsidRPr="00A51E4F">
        <w:t>dotácia na výskumnú, vývojovú alebo umeleckú činnosť,</w:t>
      </w:r>
    </w:p>
    <w:p w14:paraId="77DA5692" w14:textId="77777777" w:rsidR="00A637EA" w:rsidRPr="00A51E4F" w:rsidRDefault="00A637EA" w:rsidP="00A637EA">
      <w:pPr>
        <w:numPr>
          <w:ilvl w:val="1"/>
          <w:numId w:val="2"/>
        </w:numPr>
        <w:spacing w:after="120"/>
        <w:ind w:left="0" w:firstLine="0"/>
        <w:jc w:val="both"/>
      </w:pPr>
      <w:r w:rsidRPr="00A51E4F">
        <w:t>dotácia na rozvoj vysokej školy,</w:t>
      </w:r>
    </w:p>
    <w:p w14:paraId="0E381042" w14:textId="77777777" w:rsidR="00A637EA" w:rsidRPr="00A51E4F" w:rsidRDefault="00A637EA" w:rsidP="00A637EA">
      <w:pPr>
        <w:numPr>
          <w:ilvl w:val="1"/>
          <w:numId w:val="2"/>
        </w:numPr>
        <w:spacing w:after="120"/>
        <w:ind w:left="0" w:firstLine="0"/>
        <w:jc w:val="both"/>
      </w:pPr>
      <w:r w:rsidRPr="00A51E4F">
        <w:t>dotácia na sociálnu podporu študentov.</w:t>
      </w:r>
    </w:p>
    <w:p w14:paraId="17D47923" w14:textId="77777777" w:rsidR="00A637EA" w:rsidRPr="00A51E4F" w:rsidRDefault="00A637EA" w:rsidP="00A637EA">
      <w:pPr>
        <w:pStyle w:val="spravaodsek"/>
        <w:ind w:left="0" w:firstLine="0"/>
      </w:pPr>
      <w:r w:rsidRPr="00A51E4F">
        <w:t>Určenie výšky dotácií pre jednotlivé verejné vysoké školy sa uskutočňuje podľa každoročne aktualizovanej metodiky</w:t>
      </w:r>
      <w:r w:rsidRPr="00A51E4F">
        <w:rPr>
          <w:b/>
        </w:rPr>
        <w:t xml:space="preserve"> </w:t>
      </w:r>
      <w:r w:rsidRPr="00A51E4F">
        <w:t xml:space="preserve">rozpisu dotácií zo štátneho rozpočtu verejným vysokým školám, do ktorej ministerstvo v súlade so zákonom premieta ekonomické nástroje na podporu plnenia cieľov vlády v oblasti vysokého školstva. </w:t>
      </w:r>
    </w:p>
    <w:p w14:paraId="4D38004B" w14:textId="77777777" w:rsidR="00A637EA" w:rsidRPr="00A51E4F" w:rsidRDefault="00A637EA" w:rsidP="00A637EA">
      <w:pPr>
        <w:pStyle w:val="spravaodsek"/>
        <w:ind w:left="0" w:firstLine="0"/>
      </w:pPr>
      <w:r w:rsidRPr="00A51E4F">
        <w:t xml:space="preserve">Dotácia na uskutočňovanie akreditovaných študijných programov bola rozpočtovaná v podprograme </w:t>
      </w:r>
      <w:r w:rsidRPr="00A51E4F">
        <w:rPr>
          <w:iCs/>
        </w:rPr>
        <w:t>077 11 – Poskytovanie vysokoškolského vzdelávania a zabezpečenie prevádzky vysokých škôl</w:t>
      </w:r>
      <w:r w:rsidRPr="00A51E4F">
        <w:rPr>
          <w:b/>
          <w:iCs/>
        </w:rPr>
        <w:t>.</w:t>
      </w:r>
      <w:r w:rsidRPr="00A51E4F">
        <w:rPr>
          <w:b/>
        </w:rPr>
        <w:t xml:space="preserve"> </w:t>
      </w:r>
      <w:r w:rsidRPr="00A51E4F">
        <w:t xml:space="preserve">Prostredníctvom dotácie na uskutočňovanie akreditovaných študijných programov získava vysoká škola hlavnú časť finančných prostriedkov zo štátneho rozpočtu vrátane finančných prostriedkov na prevádzku. </w:t>
      </w:r>
    </w:p>
    <w:p w14:paraId="78700925" w14:textId="77777777" w:rsidR="00A637EA" w:rsidRPr="00A51E4F" w:rsidRDefault="00A637EA" w:rsidP="00A637EA">
      <w:pPr>
        <w:pStyle w:val="spravaodsek"/>
        <w:ind w:left="0" w:firstLine="0"/>
      </w:pPr>
      <w:r w:rsidRPr="00A51E4F">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kvalita vyjadrená kvalifikačnou štruktúrou vysokoškolských učiteľov a publikačnými resp. umeleckými aktivitami vysokej školy. </w:t>
      </w:r>
    </w:p>
    <w:p w14:paraId="7D1BD0B7" w14:textId="77777777" w:rsidR="00A637EA" w:rsidRPr="00A51E4F" w:rsidRDefault="00A637EA" w:rsidP="00A637EA">
      <w:pPr>
        <w:pStyle w:val="spravaodsek"/>
        <w:ind w:left="0" w:firstLine="0"/>
      </w:pPr>
      <w:r w:rsidRPr="00A51E4F">
        <w:t>Na účely stanovenia výšky bežnej dotácie</w:t>
      </w:r>
      <w:r w:rsidRPr="00A51E4F">
        <w:rPr>
          <w:b/>
        </w:rPr>
        <w:t xml:space="preserve"> na uskutočňovanie akreditovaných študijných programov</w:t>
      </w:r>
      <w:r w:rsidRPr="00A51E4F">
        <w:t xml:space="preserve"> pre jednotlivé verejné vysoké školy na úrovni ministerstva sa predpokladá jej nasledovná vnútorná štruktúra:</w:t>
      </w:r>
    </w:p>
    <w:p w14:paraId="2F22FB7C" w14:textId="77777777" w:rsidR="00A637EA" w:rsidRPr="00A51E4F" w:rsidRDefault="00A637EA" w:rsidP="00A637EA">
      <w:pPr>
        <w:pStyle w:val="Pta"/>
        <w:numPr>
          <w:ilvl w:val="1"/>
          <w:numId w:val="16"/>
        </w:numPr>
        <w:tabs>
          <w:tab w:val="clear" w:pos="4536"/>
          <w:tab w:val="clear" w:pos="9072"/>
        </w:tabs>
        <w:spacing w:after="120"/>
        <w:ind w:left="0" w:firstLine="0"/>
        <w:jc w:val="both"/>
      </w:pPr>
      <w:r w:rsidRPr="00A51E4F">
        <w:t>dotácia na mzdy a poistné,</w:t>
      </w:r>
    </w:p>
    <w:p w14:paraId="6C169963" w14:textId="77777777" w:rsidR="00A637EA" w:rsidRPr="00A51E4F" w:rsidRDefault="00A637EA" w:rsidP="00A637EA">
      <w:pPr>
        <w:pStyle w:val="Pta"/>
        <w:numPr>
          <w:ilvl w:val="1"/>
          <w:numId w:val="2"/>
        </w:numPr>
        <w:tabs>
          <w:tab w:val="clear" w:pos="4536"/>
          <w:tab w:val="clear" w:pos="9072"/>
        </w:tabs>
        <w:spacing w:after="120"/>
        <w:ind w:left="0" w:firstLine="0"/>
        <w:jc w:val="both"/>
      </w:pPr>
      <w:r w:rsidRPr="00A51E4F">
        <w:t>dotácia na tovary a služby,</w:t>
      </w:r>
    </w:p>
    <w:p w14:paraId="3A0766E6" w14:textId="77777777" w:rsidR="00A637EA" w:rsidRPr="00A51E4F" w:rsidRDefault="00A637EA" w:rsidP="00A637EA">
      <w:pPr>
        <w:pStyle w:val="Pta"/>
        <w:numPr>
          <w:ilvl w:val="1"/>
          <w:numId w:val="2"/>
        </w:numPr>
        <w:tabs>
          <w:tab w:val="clear" w:pos="4536"/>
          <w:tab w:val="clear" w:pos="9072"/>
        </w:tabs>
        <w:spacing w:after="120"/>
        <w:ind w:left="0" w:firstLine="0"/>
        <w:jc w:val="both"/>
      </w:pPr>
      <w:r w:rsidRPr="00A51E4F">
        <w:t xml:space="preserve">dotácia na špecifiká, </w:t>
      </w:r>
    </w:p>
    <w:p w14:paraId="490349D0" w14:textId="77777777" w:rsidR="00A637EA" w:rsidRPr="00A51E4F" w:rsidRDefault="00A637EA" w:rsidP="00A637EA">
      <w:pPr>
        <w:pStyle w:val="Pta"/>
        <w:numPr>
          <w:ilvl w:val="1"/>
          <w:numId w:val="2"/>
        </w:numPr>
        <w:tabs>
          <w:tab w:val="clear" w:pos="4536"/>
          <w:tab w:val="clear" w:pos="9072"/>
        </w:tabs>
        <w:spacing w:after="120"/>
        <w:ind w:left="0" w:firstLine="0"/>
        <w:jc w:val="both"/>
      </w:pPr>
      <w:r w:rsidRPr="00A51E4F">
        <w:t xml:space="preserve">dotácia na kapitálové výdavky.  </w:t>
      </w:r>
    </w:p>
    <w:p w14:paraId="1E339C9D" w14:textId="77777777" w:rsidR="00A637EA" w:rsidRPr="00A51E4F" w:rsidRDefault="00A637EA" w:rsidP="00A637EA">
      <w:pPr>
        <w:pStyle w:val="spravaodsek"/>
        <w:ind w:left="0" w:firstLine="0"/>
      </w:pPr>
      <w:r w:rsidRPr="00A51E4F">
        <w:t>Výsledná hodnota bežnej dotácie na uskutočňovanie akreditovaných študijných programov sa vypočíta ako súčet dotácií uvedených v písmenách a) až d) v predošlom bode.</w:t>
      </w:r>
    </w:p>
    <w:p w14:paraId="3D0BE3AA" w14:textId="77777777" w:rsidR="00A637EA" w:rsidRPr="00A51E4F" w:rsidRDefault="00A637EA" w:rsidP="00A637EA">
      <w:pPr>
        <w:pStyle w:val="spravaodsek"/>
        <w:ind w:left="0" w:firstLine="0"/>
      </w:pPr>
      <w:r w:rsidRPr="00A51E4F">
        <w:t xml:space="preserve">Dotácia </w:t>
      </w:r>
      <w:r w:rsidRPr="00A51E4F">
        <w:rPr>
          <w:b/>
        </w:rPr>
        <w:t>na výskumnú, vývojovú alebo umeleckú činnosť</w:t>
      </w:r>
      <w:r w:rsidRPr="00A51E4F">
        <w:t xml:space="preserve"> bola rozpočtovaná v rámci podprogramu </w:t>
      </w:r>
      <w:r w:rsidRPr="00A51E4F">
        <w:rPr>
          <w:iCs/>
        </w:rPr>
        <w:t xml:space="preserve">077 12 – Vysokoškolská veda a technika. </w:t>
      </w:r>
      <w:r w:rsidRPr="00A51E4F">
        <w:t xml:space="preserve">Finančné prostriedky </w:t>
      </w:r>
      <w:r w:rsidRPr="00A51E4F">
        <w:rPr>
          <w:b/>
        </w:rPr>
        <w:t>na projekty VEGA a na projekty KEGA</w:t>
      </w:r>
      <w:r w:rsidRPr="00A51E4F">
        <w:t xml:space="preserve"> boli prideľované v rámci vnútorného grantového systému ministerstva súťažným spôsobom. Poslednú časť tvorila dotácia </w:t>
      </w:r>
      <w:r w:rsidRPr="00A51E4F">
        <w:rPr>
          <w:b/>
        </w:rPr>
        <w:t>na prevádzku a rozvoj infraštruktúry pre výskum a vývoj.</w:t>
      </w:r>
    </w:p>
    <w:p w14:paraId="0C29C62E" w14:textId="77777777" w:rsidR="00A637EA" w:rsidRPr="00A51E4F" w:rsidRDefault="00A637EA" w:rsidP="00A637EA">
      <w:pPr>
        <w:pStyle w:val="spravaodsek"/>
        <w:ind w:left="0" w:firstLine="0"/>
      </w:pPr>
      <w:r w:rsidRPr="00A51E4F">
        <w:t xml:space="preserve">Pri určovaní výšky dotácie </w:t>
      </w:r>
      <w:r w:rsidRPr="00A51E4F">
        <w:rPr>
          <w:b/>
        </w:rPr>
        <w:t>na prevádzku a rozvoj infraštruktúry pre výskum a vývoj</w:t>
      </w:r>
      <w:r w:rsidRPr="00A51E4F">
        <w:t xml:space="preserve"> pre jednotlivé verejné vysoké školy sa vychádzalo z vymedzenia, na aký účel majú tieto finančné prostriedky slúžiť. Toto vymedzenie je sformulované v opise zodpovedajúceho prvku v rámci podprogramu </w:t>
      </w:r>
      <w:r w:rsidRPr="00A51E4F">
        <w:rPr>
          <w:iCs/>
        </w:rPr>
        <w:t>077 12 – Vysokoškolská veda a technika</w:t>
      </w:r>
      <w:r w:rsidRPr="00A51E4F">
        <w:t>.</w:t>
      </w:r>
      <w:r w:rsidRPr="00A51E4F">
        <w:rPr>
          <w:b/>
        </w:rPr>
        <w:t xml:space="preserve"> </w:t>
      </w:r>
      <w:r w:rsidRPr="00A51E4F">
        <w:t>V nadväznosti na to sa pri rozpise zohľadňoval:</w:t>
      </w:r>
    </w:p>
    <w:p w14:paraId="39A488E3" w14:textId="77777777" w:rsidR="00A637EA" w:rsidRPr="00A51E4F" w:rsidRDefault="00A637EA" w:rsidP="00A637EA">
      <w:pPr>
        <w:pStyle w:val="odsek-pismeno"/>
        <w:numPr>
          <w:ilvl w:val="0"/>
          <w:numId w:val="18"/>
        </w:numPr>
      </w:pPr>
      <w:r w:rsidRPr="00A51E4F">
        <w:t>priemern</w:t>
      </w:r>
      <w:r>
        <w:t>ý</w:t>
      </w:r>
      <w:r w:rsidRPr="00A51E4F">
        <w:t xml:space="preserve"> 6</w:t>
      </w:r>
      <w:r>
        <w:t>-</w:t>
      </w:r>
      <w:r w:rsidRPr="00A51E4F">
        <w:t>ročn</w:t>
      </w:r>
      <w:r>
        <w:t>ý</w:t>
      </w:r>
      <w:r w:rsidRPr="00A51E4F">
        <w:t xml:space="preserve"> interval výkonu pre výskum a vývoj od roku 2017 až po rok 2022 (okrem dotácie odvodenej od výsledkov hodnotenia kvality výskumnej činnosti vysokej školy podľa poslednej komplexnej akreditácie a excelentných pracovísk)  (váha 0,312),  </w:t>
      </w:r>
    </w:p>
    <w:p w14:paraId="78242C73" w14:textId="77777777" w:rsidR="00A637EA" w:rsidRPr="00A51E4F" w:rsidRDefault="00A637EA" w:rsidP="00A637EA">
      <w:pPr>
        <w:pStyle w:val="odsek-pismeno"/>
        <w:numPr>
          <w:ilvl w:val="0"/>
          <w:numId w:val="18"/>
        </w:numPr>
      </w:pPr>
      <w:r w:rsidRPr="00A51E4F">
        <w:t>podiel vysokej školy na objeme finančných prostriedkov získaných v rokoch 2020 a 2021 na výskumné aktivity v rámci zahraničných grantových schém (váha 0,10),</w:t>
      </w:r>
    </w:p>
    <w:p w14:paraId="1ECA3CA1" w14:textId="77777777" w:rsidR="00A637EA" w:rsidRPr="00A51E4F" w:rsidRDefault="00A637EA" w:rsidP="00A637EA">
      <w:pPr>
        <w:pStyle w:val="odsek-pismeno"/>
        <w:numPr>
          <w:ilvl w:val="0"/>
          <w:numId w:val="18"/>
        </w:numPr>
      </w:pPr>
      <w:r w:rsidRPr="00A51E4F">
        <w:lastRenderedPageBreak/>
        <w:t>podiel vysokej školy na objeme finančných prostriedkov (bežné transfery) získaných v rokoch 2020 a 2021 na výskumné aktivity od subjektov verejnej správy – domáce granty, (váha 0,09)</w:t>
      </w:r>
      <w:r>
        <w:t>,</w:t>
      </w:r>
    </w:p>
    <w:p w14:paraId="4F84A1E9" w14:textId="77777777" w:rsidR="00A637EA" w:rsidRPr="00A51E4F" w:rsidRDefault="00A637EA" w:rsidP="00A637EA">
      <w:pPr>
        <w:pStyle w:val="odsek-pismeno"/>
        <w:numPr>
          <w:ilvl w:val="0"/>
          <w:numId w:val="18"/>
        </w:numPr>
      </w:pPr>
      <w:r w:rsidRPr="00A51E4F">
        <w:t>podiel vysokej školy na objeme finančných prostriedkov (bežné transfery) získaných v rokoch 2020 a 2021 na výskumné aktivity od iných subjektov ako sú subjekty verejnej správy a od subjektov zo zahraničia (mimo grantových schém) (váha 0,03),</w:t>
      </w:r>
    </w:p>
    <w:p w14:paraId="2E44550B" w14:textId="77777777" w:rsidR="00A637EA" w:rsidRPr="00A51E4F" w:rsidRDefault="00A637EA" w:rsidP="00A637EA">
      <w:pPr>
        <w:pStyle w:val="odsek-pismeno"/>
        <w:numPr>
          <w:ilvl w:val="0"/>
          <w:numId w:val="18"/>
        </w:numPr>
      </w:pPr>
      <w:r w:rsidRPr="00A51E4F">
        <w:t>podiel vysokej školy na priemernom počte doktorandov v dennej forme doktorandského štúdia po dizertačnej skúške v kalendárnom roku 2021 (váha 0,10)</w:t>
      </w:r>
      <w:r w:rsidRPr="00A51E4F">
        <w:rPr>
          <w:rStyle w:val="Odkaznapoznmkupodiarou"/>
          <w:sz w:val="22"/>
        </w:rPr>
        <w:footnoteReference w:id="19"/>
      </w:r>
      <w:r>
        <w:t>,</w:t>
      </w:r>
    </w:p>
    <w:p w14:paraId="0E7F41F8" w14:textId="77777777" w:rsidR="00A637EA" w:rsidRPr="00A51E4F" w:rsidRDefault="00A637EA" w:rsidP="00A637EA">
      <w:pPr>
        <w:pStyle w:val="odsek-pismeno"/>
        <w:numPr>
          <w:ilvl w:val="0"/>
          <w:numId w:val="18"/>
        </w:numPr>
      </w:pPr>
      <w:r w:rsidRPr="00A51E4F">
        <w:t>podiel vysokej školy na publikačnej činnosti určenej podľa odseku</w:t>
      </w:r>
      <w:r>
        <w:t xml:space="preserve"> (52) </w:t>
      </w:r>
      <w:r w:rsidRPr="00A51E4F">
        <w:t>(váha 0,225),</w:t>
      </w:r>
    </w:p>
    <w:p w14:paraId="431278B2" w14:textId="77777777" w:rsidR="00A637EA" w:rsidRPr="00A51E4F" w:rsidRDefault="00A637EA" w:rsidP="00A637EA">
      <w:pPr>
        <w:pStyle w:val="odsek-pismeno"/>
        <w:numPr>
          <w:ilvl w:val="0"/>
          <w:numId w:val="18"/>
        </w:numPr>
      </w:pPr>
      <w:r w:rsidRPr="00A51E4F">
        <w:t>podiel vysokej školy na umeleckej tvorbe podľa odseku</w:t>
      </w:r>
      <w:r>
        <w:t xml:space="preserve"> (15)</w:t>
      </w:r>
      <w:r w:rsidRPr="00A51E4F">
        <w:t xml:space="preserve"> (váha 0,025) a </w:t>
      </w:r>
    </w:p>
    <w:p w14:paraId="36AD27F2" w14:textId="57D5DE35" w:rsidR="00A637EA" w:rsidRPr="00A51E4F" w:rsidRDefault="00A637EA" w:rsidP="00A637EA">
      <w:pPr>
        <w:pStyle w:val="odsek-pismeno"/>
        <w:numPr>
          <w:ilvl w:val="0"/>
          <w:numId w:val="18"/>
        </w:numPr>
      </w:pPr>
      <w:r w:rsidRPr="00A51E4F">
        <w:t xml:space="preserve">výkon v 1. </w:t>
      </w:r>
      <w:proofErr w:type="spellStart"/>
      <w:r w:rsidRPr="00A51E4F">
        <w:t>kvartile</w:t>
      </w:r>
      <w:proofErr w:type="spellEnd"/>
      <w:r w:rsidRPr="00A51E4F">
        <w:t xml:space="preserve"> excelentných pracovísk (0,118). </w:t>
      </w:r>
    </w:p>
    <w:p w14:paraId="2BE23C3E" w14:textId="77777777" w:rsidR="00A637EA" w:rsidRPr="00A51E4F" w:rsidRDefault="00A637EA" w:rsidP="00A637EA">
      <w:pPr>
        <w:pStyle w:val="spravaodsek"/>
        <w:ind w:left="0" w:firstLine="0"/>
      </w:pPr>
      <w:r w:rsidRPr="00A51E4F">
        <w:t xml:space="preserve">Dotácia </w:t>
      </w:r>
      <w:r w:rsidRPr="00A51E4F">
        <w:rPr>
          <w:b/>
        </w:rPr>
        <w:t>na rozvoj vysokej školy</w:t>
      </w:r>
      <w:r w:rsidRPr="00A51E4F">
        <w:t xml:space="preserve"> bola rozpočtovaná v rámci podprogramu </w:t>
      </w:r>
      <w:r w:rsidRPr="00A51E4F">
        <w:rPr>
          <w:iCs/>
        </w:rPr>
        <w:t>077 13 - Rozvoj vysokého školstva.</w:t>
      </w:r>
      <w:r w:rsidRPr="00A51E4F">
        <w:t xml:space="preserve"> V roku 2023 sa táto dotácia použila na rozvojové projekty na základe výzvy ministerstva ako aj na centrálne rozvojové projekty pre potreby rezortu školstva.</w:t>
      </w:r>
    </w:p>
    <w:p w14:paraId="212DDB62" w14:textId="77777777" w:rsidR="00A637EA" w:rsidRPr="00A51E4F" w:rsidRDefault="00A637EA" w:rsidP="00A637EA">
      <w:pPr>
        <w:pStyle w:val="spravaodsek"/>
        <w:ind w:left="0" w:firstLine="0"/>
      </w:pPr>
      <w:r w:rsidRPr="00A51E4F">
        <w:t xml:space="preserve">Dotácia </w:t>
      </w:r>
      <w:r w:rsidRPr="00A51E4F">
        <w:rPr>
          <w:b/>
        </w:rPr>
        <w:t>na sociálnu podporu študentov</w:t>
      </w:r>
      <w:r w:rsidRPr="00A51E4F">
        <w:t xml:space="preserve"> bola rozpočtovaná v rámci podprogramu </w:t>
      </w:r>
      <w:r w:rsidRPr="00A51E4F">
        <w:rPr>
          <w:iCs/>
        </w:rPr>
        <w:t>077 15 – Sociálna podpora študentov vysokých škôl.</w:t>
      </w:r>
      <w:r w:rsidRPr="00A51E4F">
        <w:t xml:space="preserve"> V prvku 077 15 01 boli v roku 2023 rozpočtované finančné prostriedky na sociálne a tehotenské štipendiá. Tieto sú </w:t>
      </w:r>
      <w:proofErr w:type="spellStart"/>
      <w:r w:rsidRPr="00A51E4F">
        <w:t>nárokovateľné</w:t>
      </w:r>
      <w:proofErr w:type="spellEnd"/>
      <w:r w:rsidRPr="00A51E4F">
        <w:t xml:space="preserve"> a verejná vysoká škola ich dostáva v sume podľa zákonných nárokov jej študentov. V prvku 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p>
    <w:p w14:paraId="774615AA" w14:textId="77777777" w:rsidR="00A637EA" w:rsidRPr="00A51E4F" w:rsidRDefault="00A637EA" w:rsidP="00A637EA">
      <w:pPr>
        <w:pStyle w:val="Nadpis4"/>
        <w:rPr>
          <w:lang w:val="sk-SK"/>
        </w:rPr>
      </w:pPr>
      <w:bookmarkStart w:id="102" w:name="_Toc181703044"/>
      <w:r w:rsidRPr="00A51E4F">
        <w:rPr>
          <w:lang w:val="sk-SK"/>
        </w:rPr>
        <w:t>Jednotkové dotácie</w:t>
      </w:r>
      <w:bookmarkEnd w:id="102"/>
    </w:p>
    <w:p w14:paraId="56BA1D82" w14:textId="77777777" w:rsidR="00A637EA" w:rsidRPr="00A51E4F" w:rsidRDefault="00A637EA" w:rsidP="00A637EA">
      <w:pPr>
        <w:pStyle w:val="spravaodsek"/>
        <w:ind w:left="0" w:firstLine="0"/>
      </w:pPr>
      <w:r w:rsidRPr="00A51E4F">
        <w:t>V prípade verejných vysokých škôl sa nepoužíva financovanie prostredníctvom normatívov (vopred určená cena na jednotku výkonu), ale spätne z rozpisu dotácií sa dá odvodiť, aká časť dotácie pripadala na jednotku výkonu vysokej školy v jednotlivých oblastiach. V ďalšom texte tak uvádzame výšk</w:t>
      </w:r>
      <w:r>
        <w:t>u</w:t>
      </w:r>
      <w:r w:rsidRPr="00A51E4F">
        <w:t xml:space="preserve"> dotácie na vybrané ukazovatele. Uvádzané sumy vychádzajú z pôvodného rozpisu dotácií zo štátneho rozpočtu pre verejné vysoké školy (teda nie je napr. zohľadnené dodatočné navýšenie prostriedkov na zvýšenie platových taríf v priebehu roka 2023), a v niektorých prípadoch sú výpočty zjednodušené (napr. v prípade dotácie na mzdy a poistné odvodenej od počtu študentov sa nezohľadňuje príspevok študenta pri zohľadňovaní centrálnej administratívy, zohľadnenie študenta ako absolventa, dotácia na špecifiká – praxe a pod.). Uvedené hodnoty sú tak indikatívne. </w:t>
      </w:r>
    </w:p>
    <w:p w14:paraId="3D0ADCB8" w14:textId="77777777" w:rsidR="00A637EA" w:rsidRPr="00A51E4F" w:rsidRDefault="00A637EA" w:rsidP="00A637EA">
      <w:pPr>
        <w:pStyle w:val="spravaodsek"/>
        <w:numPr>
          <w:ilvl w:val="0"/>
          <w:numId w:val="0"/>
        </w:numPr>
      </w:pPr>
      <w:r w:rsidRPr="00A51E4F">
        <w:t>Niektoré ukazovatele sú zohľadňované vo viacerých rokoch, napríklad príjmy z grantov, preto pre celkovo získanú dotáciu na základe viacročných ukazovateľov by bolo potrebné zohľadniť ich vplyv na dotáciu v jednotlivých rokoch.</w:t>
      </w:r>
    </w:p>
    <w:p w14:paraId="64C2462C" w14:textId="77777777" w:rsidR="00A637EA" w:rsidRPr="00A51E4F" w:rsidRDefault="00A637EA" w:rsidP="00A637EA">
      <w:pPr>
        <w:pStyle w:val="spravaodsek"/>
        <w:ind w:left="0" w:firstLine="0"/>
      </w:pPr>
      <w:r w:rsidRPr="00A51E4F">
        <w:t xml:space="preserve">Pri zohľadňovaní publikačných výstupov sa zohľadňujú publikačné výstupy za dve vykazovacie obdobia, to je dva roky. Publikácie sú rozčlenené do piatich skupín, ktoré boli </w:t>
      </w:r>
      <w:r w:rsidRPr="00A51E4F">
        <w:lastRenderedPageBreak/>
        <w:t>pre rozpis roku 2023 upravené. Princíp rozpisu pre rok 2023 ostáva rovnaký. Publikácie v karentovaných časopisoch alebo registrovaných vo </w:t>
      </w:r>
      <w:proofErr w:type="spellStart"/>
      <w:r w:rsidRPr="00A51E4F">
        <w:t>WoS</w:t>
      </w:r>
      <w:proofErr w:type="spellEnd"/>
      <w:r w:rsidRPr="00A51E4F">
        <w:t xml:space="preserve"> alebo </w:t>
      </w:r>
      <w:proofErr w:type="spellStart"/>
      <w:r w:rsidRPr="00A51E4F">
        <w:t>Scopus</w:t>
      </w:r>
      <w:proofErr w:type="spellEnd"/>
      <w:r w:rsidRPr="00A51E4F">
        <w:t xml:space="preserve"> vytvorili spoločnú skupinu B a do samostatnej skupiny boli vyčlenené patenty. Ďalšia skupina A1 boli monografie, A2 najmä učebnice, skriptá a odborné knižné publikácie a poslednú skupinu D tvorili ostatné publikácie (napr. abstrakty, odborné práce v zborníkoch, publikované príspevky na vedeckých konferenciách a pod.). </w:t>
      </w:r>
    </w:p>
    <w:p w14:paraId="0C0B0331" w14:textId="77777777" w:rsidR="00A637EA" w:rsidRPr="00A51E4F" w:rsidRDefault="00A637EA" w:rsidP="00A637EA">
      <w:pPr>
        <w:pStyle w:val="spravaodsek"/>
        <w:numPr>
          <w:ilvl w:val="0"/>
          <w:numId w:val="0"/>
        </w:numPr>
      </w:pPr>
    </w:p>
    <w:p w14:paraId="1D863649" w14:textId="77777777" w:rsidR="00A637EA" w:rsidRPr="00A51E4F" w:rsidRDefault="00A637EA" w:rsidP="00A637EA">
      <w:pPr>
        <w:pStyle w:val="Nadpis3-vavo"/>
        <w:numPr>
          <w:ilvl w:val="2"/>
          <w:numId w:val="1"/>
        </w:numPr>
        <w:ind w:left="0" w:firstLine="0"/>
        <w:jc w:val="both"/>
      </w:pPr>
      <w:bookmarkStart w:id="103" w:name="_Toc334996776"/>
      <w:bookmarkStart w:id="104" w:name="_Toc181703045"/>
      <w:r w:rsidRPr="00A51E4F">
        <w:t xml:space="preserve">2.2 Výsledky hospodárenia verejných vysokých škôl za rok </w:t>
      </w:r>
      <w:bookmarkEnd w:id="103"/>
      <w:r w:rsidRPr="00A51E4F">
        <w:t>2023</w:t>
      </w:r>
      <w:bookmarkEnd w:id="104"/>
    </w:p>
    <w:p w14:paraId="40DD4CEF" w14:textId="77777777" w:rsidR="00A637EA" w:rsidRPr="00A51E4F" w:rsidRDefault="00A637EA" w:rsidP="00A637EA">
      <w:pPr>
        <w:pStyle w:val="spravaodsek"/>
        <w:ind w:left="0" w:firstLine="0"/>
      </w:pPr>
      <w:r w:rsidRPr="00A51E4F">
        <w:t xml:space="preserve">Údaje prezentované v tejto časti vychádzajú z výročných správ o hospodárení verejných vysokých škôl za rok 2023, ktorých hlavné body predpisuje zákon a podrobnosti určuje ministerstvo. Základom výročnej správy o hospodárení je ročná účtovná závierka obsahujúca súvahu, výkaz ziskov a strát a poznámky. </w:t>
      </w:r>
    </w:p>
    <w:p w14:paraId="04DD526E" w14:textId="77777777" w:rsidR="00A637EA" w:rsidRPr="00A51E4F" w:rsidRDefault="00A637EA" w:rsidP="00A637EA">
      <w:pPr>
        <w:pStyle w:val="Nadpis4"/>
        <w:rPr>
          <w:lang w:val="sk-SK"/>
        </w:rPr>
      </w:pPr>
      <w:bookmarkStart w:id="105" w:name="_Toc181703046"/>
      <w:r w:rsidRPr="00A51E4F">
        <w:rPr>
          <w:lang w:val="sk-SK"/>
        </w:rPr>
        <w:t>Sumárne údaje zo súvah verejných vysokých škôl k 31. decembru 2023</w:t>
      </w:r>
      <w:bookmarkEnd w:id="105"/>
    </w:p>
    <w:p w14:paraId="39B00520" w14:textId="77777777" w:rsidR="00A637EA" w:rsidRPr="00A51E4F" w:rsidRDefault="00A637EA" w:rsidP="00A637EA">
      <w:pPr>
        <w:pStyle w:val="spravaodsek"/>
        <w:ind w:left="0" w:firstLine="0"/>
      </w:pPr>
      <w:r w:rsidRPr="00A51E4F">
        <w:t>Súhrnná súvaha</w:t>
      </w:r>
      <w:r w:rsidRPr="00A51E4F">
        <w:rPr>
          <w:rStyle w:val="Odkaznapoznmkupodiarou"/>
        </w:rPr>
        <w:footnoteReference w:id="20"/>
      </w:r>
      <w:r w:rsidRPr="00A51E4F">
        <w:t xml:space="preserve"> za všetky verejné vysoké školy je uvedená v tabuľkovej prílohe, </w:t>
      </w:r>
      <w:r w:rsidRPr="00A51E4F">
        <w:rPr>
          <w:b/>
        </w:rPr>
        <w:t>v tabuľkách č. 19a a 19b.</w:t>
      </w:r>
    </w:p>
    <w:p w14:paraId="30C17B30" w14:textId="77777777" w:rsidR="00A637EA" w:rsidRPr="00A51E4F" w:rsidRDefault="00A637EA" w:rsidP="00A637EA">
      <w:pPr>
        <w:pStyle w:val="spravaodsek"/>
        <w:ind w:left="0" w:firstLine="0"/>
      </w:pPr>
      <w:r w:rsidRPr="00A51E4F">
        <w:rPr>
          <w:b/>
        </w:rPr>
        <w:t>Celková suma aktív</w:t>
      </w:r>
      <w:r w:rsidRPr="00A51E4F">
        <w:t xml:space="preserve"> verejných vysokých škôl k 31. decembru 2023 predstavuje čiastku </w:t>
      </w:r>
      <w:r w:rsidRPr="00A51E4F">
        <w:rPr>
          <w:b/>
        </w:rPr>
        <w:t>1 846 886 860 €</w:t>
      </w:r>
      <w:r w:rsidRPr="00A51E4F">
        <w:t>. V rámci tejto čiastky vykázali vysoké školy:</w:t>
      </w:r>
    </w:p>
    <w:p w14:paraId="099F9CC2" w14:textId="77777777" w:rsidR="00A637EA" w:rsidRPr="00A51E4F" w:rsidRDefault="00A637EA" w:rsidP="00A637EA">
      <w:pPr>
        <w:numPr>
          <w:ilvl w:val="0"/>
          <w:numId w:val="3"/>
        </w:numPr>
        <w:tabs>
          <w:tab w:val="right" w:pos="8789"/>
        </w:tabs>
        <w:autoSpaceDE w:val="0"/>
        <w:autoSpaceDN w:val="0"/>
        <w:spacing w:before="120"/>
        <w:ind w:left="0" w:firstLine="567"/>
      </w:pPr>
      <w:r w:rsidRPr="00A51E4F">
        <w:t>dlhodobý nehmotný majetok</w:t>
      </w:r>
      <w:r w:rsidRPr="00A51E4F">
        <w:tab/>
        <w:t>5 750 281 €</w:t>
      </w:r>
    </w:p>
    <w:p w14:paraId="4B4D7A6B" w14:textId="77777777" w:rsidR="00A637EA" w:rsidRPr="00A51E4F" w:rsidRDefault="00A637EA" w:rsidP="00A637EA">
      <w:pPr>
        <w:numPr>
          <w:ilvl w:val="0"/>
          <w:numId w:val="3"/>
        </w:numPr>
        <w:tabs>
          <w:tab w:val="right" w:pos="8789"/>
        </w:tabs>
        <w:autoSpaceDE w:val="0"/>
        <w:autoSpaceDN w:val="0"/>
        <w:ind w:left="0" w:firstLine="567"/>
      </w:pPr>
      <w:r w:rsidRPr="00A51E4F">
        <w:t xml:space="preserve">dlhodobý hmotný majetok </w:t>
      </w:r>
      <w:r w:rsidRPr="00A51E4F">
        <w:tab/>
        <w:t>1 288 018 767 €</w:t>
      </w:r>
    </w:p>
    <w:p w14:paraId="765E40B2" w14:textId="77777777" w:rsidR="00A637EA" w:rsidRPr="00A51E4F" w:rsidRDefault="00A637EA" w:rsidP="00A637EA">
      <w:pPr>
        <w:numPr>
          <w:ilvl w:val="0"/>
          <w:numId w:val="3"/>
        </w:numPr>
        <w:tabs>
          <w:tab w:val="right" w:pos="8789"/>
        </w:tabs>
        <w:autoSpaceDE w:val="0"/>
        <w:autoSpaceDN w:val="0"/>
        <w:ind w:left="0" w:firstLine="567"/>
      </w:pPr>
      <w:r w:rsidRPr="00A51E4F">
        <w:t>dlhodobý finančný majetok</w:t>
      </w:r>
      <w:r w:rsidRPr="00A51E4F">
        <w:tab/>
        <w:t>5 517 008 €</w:t>
      </w:r>
    </w:p>
    <w:p w14:paraId="18E4E71A" w14:textId="77777777" w:rsidR="00A637EA" w:rsidRPr="00A51E4F" w:rsidRDefault="00A637EA" w:rsidP="00A637EA">
      <w:pPr>
        <w:numPr>
          <w:ilvl w:val="0"/>
          <w:numId w:val="3"/>
        </w:numPr>
        <w:tabs>
          <w:tab w:val="right" w:pos="8789"/>
        </w:tabs>
        <w:autoSpaceDE w:val="0"/>
        <w:autoSpaceDN w:val="0"/>
        <w:ind w:left="0" w:firstLine="567"/>
      </w:pPr>
      <w:r w:rsidRPr="00A51E4F">
        <w:t>zásoby</w:t>
      </w:r>
      <w:r w:rsidRPr="00A51E4F">
        <w:tab/>
        <w:t>5 310 462 €</w:t>
      </w:r>
    </w:p>
    <w:p w14:paraId="20827C6E" w14:textId="77777777" w:rsidR="00A637EA" w:rsidRPr="00A51E4F" w:rsidRDefault="00A637EA" w:rsidP="00A637EA">
      <w:pPr>
        <w:numPr>
          <w:ilvl w:val="0"/>
          <w:numId w:val="3"/>
        </w:numPr>
        <w:tabs>
          <w:tab w:val="right" w:pos="8789"/>
        </w:tabs>
        <w:autoSpaceDE w:val="0"/>
        <w:autoSpaceDN w:val="0"/>
        <w:ind w:left="0" w:firstLine="567"/>
      </w:pPr>
      <w:r w:rsidRPr="00A51E4F">
        <w:t>dlhodobé pohľadávky</w:t>
      </w:r>
      <w:r w:rsidRPr="00A51E4F">
        <w:tab/>
        <w:t>532 601 €</w:t>
      </w:r>
    </w:p>
    <w:p w14:paraId="48EC5357" w14:textId="77777777" w:rsidR="00A637EA" w:rsidRPr="00A51E4F" w:rsidRDefault="00A637EA" w:rsidP="00A637EA">
      <w:pPr>
        <w:numPr>
          <w:ilvl w:val="0"/>
          <w:numId w:val="3"/>
        </w:numPr>
        <w:tabs>
          <w:tab w:val="right" w:pos="8789"/>
        </w:tabs>
        <w:autoSpaceDE w:val="0"/>
        <w:autoSpaceDN w:val="0"/>
        <w:ind w:left="0" w:firstLine="567"/>
      </w:pPr>
      <w:r w:rsidRPr="00A51E4F">
        <w:t>krátkodobé pohľadávky</w:t>
      </w:r>
      <w:r w:rsidRPr="00A51E4F">
        <w:rPr>
          <w:rStyle w:val="Odkaznapoznmkupodiarou"/>
        </w:rPr>
        <w:footnoteReference w:id="21"/>
      </w:r>
      <w:r w:rsidRPr="00A51E4F">
        <w:tab/>
        <w:t>31 276 485 €</w:t>
      </w:r>
    </w:p>
    <w:p w14:paraId="2D46001B" w14:textId="77777777" w:rsidR="00A637EA" w:rsidRPr="00A51E4F" w:rsidRDefault="00A637EA" w:rsidP="00A637EA">
      <w:pPr>
        <w:numPr>
          <w:ilvl w:val="0"/>
          <w:numId w:val="3"/>
        </w:numPr>
        <w:tabs>
          <w:tab w:val="right" w:pos="8789"/>
        </w:tabs>
        <w:autoSpaceDE w:val="0"/>
        <w:autoSpaceDN w:val="0"/>
        <w:ind w:left="0" w:firstLine="567"/>
      </w:pPr>
      <w:r w:rsidRPr="00A51E4F">
        <w:t>finančné účty</w:t>
      </w:r>
      <w:r w:rsidRPr="00A51E4F">
        <w:tab/>
        <w:t>507 446 742 €</w:t>
      </w:r>
    </w:p>
    <w:p w14:paraId="717EDAEE" w14:textId="77777777" w:rsidR="00A637EA" w:rsidRPr="00A51E4F" w:rsidRDefault="00A637EA" w:rsidP="00A637EA">
      <w:pPr>
        <w:numPr>
          <w:ilvl w:val="0"/>
          <w:numId w:val="3"/>
        </w:numPr>
        <w:tabs>
          <w:tab w:val="right" w:pos="8789"/>
        </w:tabs>
        <w:autoSpaceDE w:val="0"/>
        <w:autoSpaceDN w:val="0"/>
        <w:spacing w:after="120"/>
        <w:ind w:left="0" w:firstLine="567"/>
      </w:pPr>
      <w:r w:rsidRPr="00A51E4F">
        <w:t>časové rozlíšenie</w:t>
      </w:r>
      <w:r w:rsidRPr="00A51E4F">
        <w:tab/>
        <w:t>3 034 513 €</w:t>
      </w:r>
    </w:p>
    <w:p w14:paraId="2AA1D579" w14:textId="77777777" w:rsidR="00A637EA" w:rsidRPr="00A51E4F" w:rsidRDefault="00A637EA" w:rsidP="00A637EA">
      <w:pPr>
        <w:pStyle w:val="spravaodsek"/>
        <w:ind w:left="0" w:firstLine="0"/>
      </w:pPr>
      <w:r w:rsidRPr="00A51E4F">
        <w:t xml:space="preserve">Hlavnou položkou v rámci </w:t>
      </w:r>
      <w:r w:rsidRPr="00A51E4F">
        <w:rPr>
          <w:b/>
        </w:rPr>
        <w:t xml:space="preserve">dlhodobého nehmotného majetku </w:t>
      </w:r>
      <w:r w:rsidRPr="00A51E4F">
        <w:t xml:space="preserve">bol software v sume        </w:t>
      </w:r>
      <w:r w:rsidRPr="00A51E4F">
        <w:rPr>
          <w:b/>
        </w:rPr>
        <w:t>5 340 433 €.</w:t>
      </w:r>
      <w:r w:rsidRPr="00A51E4F">
        <w:t xml:space="preserve"> Účtovná hodnota </w:t>
      </w:r>
      <w:r w:rsidRPr="00A51E4F">
        <w:rPr>
          <w:b/>
        </w:rPr>
        <w:t>dlhodobého hmotného majetku</w:t>
      </w:r>
      <w:r w:rsidRPr="00A51E4F">
        <w:t xml:space="preserve"> verejných vysokých škôl predstavovala k 31. decembru 2023 objem </w:t>
      </w:r>
      <w:r w:rsidRPr="00A51E4F">
        <w:rPr>
          <w:b/>
        </w:rPr>
        <w:t>1 288 018 767 €.</w:t>
      </w:r>
      <w:r w:rsidRPr="00A51E4F">
        <w:t xml:space="preserve"> Hlavnými položkami v rámci dlhodobého hmotného majetku boli:</w:t>
      </w:r>
    </w:p>
    <w:p w14:paraId="1D8743EC" w14:textId="77777777" w:rsidR="00A637EA" w:rsidRPr="00A51E4F" w:rsidRDefault="00A637EA" w:rsidP="00A637EA">
      <w:pPr>
        <w:numPr>
          <w:ilvl w:val="0"/>
          <w:numId w:val="4"/>
        </w:numPr>
        <w:tabs>
          <w:tab w:val="right" w:pos="8789"/>
        </w:tabs>
        <w:autoSpaceDE w:val="0"/>
        <w:autoSpaceDN w:val="0"/>
        <w:spacing w:before="120"/>
        <w:ind w:left="0" w:firstLine="567"/>
      </w:pPr>
      <w:r w:rsidRPr="00A51E4F">
        <w:t>pozemky</w:t>
      </w:r>
      <w:r w:rsidRPr="00A51E4F">
        <w:tab/>
        <w:t>132 578 134 €</w:t>
      </w:r>
    </w:p>
    <w:p w14:paraId="69457AB7" w14:textId="77777777" w:rsidR="00A637EA" w:rsidRPr="00A51E4F" w:rsidRDefault="00A637EA" w:rsidP="00A637EA">
      <w:pPr>
        <w:numPr>
          <w:ilvl w:val="0"/>
          <w:numId w:val="4"/>
        </w:numPr>
        <w:tabs>
          <w:tab w:val="right" w:pos="8789"/>
        </w:tabs>
        <w:autoSpaceDE w:val="0"/>
        <w:autoSpaceDN w:val="0"/>
        <w:ind w:left="0" w:firstLine="567"/>
      </w:pPr>
      <w:r w:rsidRPr="00A51E4F">
        <w:t>stavby</w:t>
      </w:r>
      <w:r w:rsidRPr="00A51E4F">
        <w:tab/>
        <w:t>959 521 959 €</w:t>
      </w:r>
    </w:p>
    <w:p w14:paraId="2981B159" w14:textId="77777777" w:rsidR="00A637EA" w:rsidRPr="00A51E4F" w:rsidRDefault="00A637EA" w:rsidP="00A637EA">
      <w:pPr>
        <w:numPr>
          <w:ilvl w:val="0"/>
          <w:numId w:val="4"/>
        </w:numPr>
        <w:tabs>
          <w:tab w:val="right" w:pos="8789"/>
        </w:tabs>
        <w:autoSpaceDE w:val="0"/>
        <w:autoSpaceDN w:val="0"/>
        <w:ind w:left="0" w:firstLine="567"/>
      </w:pPr>
      <w:r w:rsidRPr="00A51E4F">
        <w:t>samostatné hnuteľné veci a súbory hnuteľných vecí</w:t>
      </w:r>
      <w:r w:rsidRPr="00A51E4F">
        <w:tab/>
        <w:t>122 636 737 €</w:t>
      </w:r>
    </w:p>
    <w:p w14:paraId="6F7D6843" w14:textId="77777777" w:rsidR="00A637EA" w:rsidRPr="00A51E4F" w:rsidRDefault="00A637EA" w:rsidP="00A637EA">
      <w:pPr>
        <w:numPr>
          <w:ilvl w:val="0"/>
          <w:numId w:val="4"/>
        </w:numPr>
        <w:tabs>
          <w:tab w:val="right" w:pos="8789"/>
        </w:tabs>
        <w:autoSpaceDE w:val="0"/>
        <w:autoSpaceDN w:val="0"/>
        <w:ind w:left="0" w:firstLine="567"/>
      </w:pPr>
      <w:r w:rsidRPr="00A51E4F">
        <w:t>dopravné prostriedky</w:t>
      </w:r>
      <w:r w:rsidRPr="00A51E4F">
        <w:tab/>
        <w:t>2 506 220 €</w:t>
      </w:r>
    </w:p>
    <w:p w14:paraId="3915D6BD" w14:textId="77777777" w:rsidR="00A637EA" w:rsidRPr="00A51E4F" w:rsidRDefault="00A637EA" w:rsidP="00A637EA">
      <w:pPr>
        <w:numPr>
          <w:ilvl w:val="0"/>
          <w:numId w:val="4"/>
        </w:numPr>
        <w:tabs>
          <w:tab w:val="right" w:pos="8789"/>
        </w:tabs>
        <w:autoSpaceDE w:val="0"/>
        <w:autoSpaceDN w:val="0"/>
        <w:ind w:left="0" w:firstLine="567"/>
      </w:pPr>
      <w:r w:rsidRPr="00A51E4F">
        <w:t>ostatný dlhodobý hmotný majetok                                                       2 420 720 €</w:t>
      </w:r>
    </w:p>
    <w:p w14:paraId="15DBE901" w14:textId="77777777" w:rsidR="00A637EA" w:rsidRPr="00A51E4F" w:rsidRDefault="00A637EA" w:rsidP="00A637EA">
      <w:pPr>
        <w:numPr>
          <w:ilvl w:val="0"/>
          <w:numId w:val="4"/>
        </w:numPr>
        <w:tabs>
          <w:tab w:val="right" w:pos="8789"/>
        </w:tabs>
        <w:autoSpaceDE w:val="0"/>
        <w:autoSpaceDN w:val="0"/>
        <w:ind w:left="0" w:firstLine="567"/>
      </w:pPr>
      <w:r w:rsidRPr="00A51E4F">
        <w:t>obstaranie dlhodobého hmotného majetku</w:t>
      </w:r>
      <w:r w:rsidRPr="00A51E4F">
        <w:tab/>
        <w:t>62 307 255 €</w:t>
      </w:r>
    </w:p>
    <w:p w14:paraId="308684C2" w14:textId="77777777" w:rsidR="00A637EA" w:rsidRPr="00A51E4F" w:rsidRDefault="00A637EA" w:rsidP="00A637EA">
      <w:pPr>
        <w:pStyle w:val="spravaodsek"/>
        <w:ind w:left="0" w:firstLine="0"/>
      </w:pPr>
      <w:r w:rsidRPr="00A51E4F">
        <w:rPr>
          <w:b/>
        </w:rPr>
        <w:t>Finančné účty</w:t>
      </w:r>
      <w:r w:rsidRPr="00A51E4F">
        <w:t xml:space="preserve"> v objeme </w:t>
      </w:r>
      <w:r w:rsidRPr="00A51E4F">
        <w:rPr>
          <w:b/>
        </w:rPr>
        <w:t>507 283 166 €</w:t>
      </w:r>
      <w:r w:rsidRPr="00A51E4F">
        <w:t xml:space="preserve"> predstavujú finančné prostriedky na bankových účtoch a v pokladnici. Pozostávajú najmä z finančných prostriedkov na mzdy za december vyplácaných v januári 2024 a príslušných odvodov, z prostriedkov finančných fondov, z finančných prostriedkov na projekty prechádzajúce do roku 2024 vrátane zahraničných projektov, z finančných prostriedkov na kapitálové výdavky nerealizované </w:t>
      </w:r>
      <w:r w:rsidRPr="00A51E4F">
        <w:lastRenderedPageBreak/>
        <w:t>v roku 2023, z finančných prostriedkov účtu sociálneho fondu a z finančných prostriedkov účtov podnikateľskej činnosti.</w:t>
      </w:r>
    </w:p>
    <w:p w14:paraId="339FE590" w14:textId="77777777" w:rsidR="00A637EA" w:rsidRPr="00A51E4F" w:rsidRDefault="00A637EA" w:rsidP="00A637EA">
      <w:pPr>
        <w:pStyle w:val="spravaodsek"/>
        <w:ind w:left="0" w:firstLine="0"/>
      </w:pPr>
      <w:r w:rsidRPr="00A51E4F">
        <w:t xml:space="preserve">Na </w:t>
      </w:r>
      <w:r w:rsidRPr="00A51E4F">
        <w:rPr>
          <w:b/>
        </w:rPr>
        <w:t>bankových účtoch</w:t>
      </w:r>
      <w:r w:rsidRPr="00A51E4F">
        <w:t xml:space="preserve"> vysokých škôl (vedených v štátnej pokladnici) vykázali verejné vysoké školy k  31. 12. 2023 finančné prostriedky v objeme </w:t>
      </w:r>
      <w:r w:rsidRPr="00A51E4F">
        <w:rPr>
          <w:b/>
        </w:rPr>
        <w:t xml:space="preserve">507 283 </w:t>
      </w:r>
      <w:r>
        <w:rPr>
          <w:b/>
        </w:rPr>
        <w:t>000</w:t>
      </w:r>
      <w:r w:rsidRPr="00A51E4F">
        <w:rPr>
          <w:b/>
        </w:rPr>
        <w:t xml:space="preserve"> €</w:t>
      </w:r>
      <w:r w:rsidRPr="00A51E4F">
        <w:t xml:space="preserve">. Z toho na účtoch pre hlavnú činnosť boli vykázané finančné prostriedky v objeme </w:t>
      </w:r>
      <w:r w:rsidRPr="00A51E4F">
        <w:rPr>
          <w:b/>
        </w:rPr>
        <w:t xml:space="preserve">486 789 </w:t>
      </w:r>
      <w:r>
        <w:rPr>
          <w:b/>
        </w:rPr>
        <w:t>000</w:t>
      </w:r>
      <w:r w:rsidRPr="00A51E4F">
        <w:rPr>
          <w:b/>
        </w:rPr>
        <w:t> €, na účtoch podnikateľskej činnosti</w:t>
      </w:r>
      <w:r w:rsidRPr="00A51E4F">
        <w:t xml:space="preserve"> vykázali verejné vysoké školy finančné prostriedky v</w:t>
      </w:r>
      <w:r>
        <w:t> </w:t>
      </w:r>
      <w:r w:rsidRPr="00A51E4F">
        <w:t>objeme</w:t>
      </w:r>
      <w:r>
        <w:t xml:space="preserve"> </w:t>
      </w:r>
      <w:r w:rsidRPr="00A51E4F">
        <w:rPr>
          <w:b/>
        </w:rPr>
        <w:t xml:space="preserve">18 205 </w:t>
      </w:r>
      <w:r>
        <w:rPr>
          <w:b/>
        </w:rPr>
        <w:t>000</w:t>
      </w:r>
      <w:r w:rsidRPr="00A51E4F">
        <w:t xml:space="preserve"> </w:t>
      </w:r>
      <w:r w:rsidRPr="00A51E4F">
        <w:rPr>
          <w:b/>
        </w:rPr>
        <w:t>€</w:t>
      </w:r>
      <w:r w:rsidRPr="00A51E4F">
        <w:t xml:space="preserve"> a na </w:t>
      </w:r>
      <w:r w:rsidRPr="00A51E4F">
        <w:rPr>
          <w:b/>
        </w:rPr>
        <w:t>účtoch</w:t>
      </w:r>
      <w:r w:rsidRPr="00A51E4F">
        <w:t xml:space="preserve"> </w:t>
      </w:r>
      <w:r w:rsidRPr="00A51E4F">
        <w:rPr>
          <w:b/>
        </w:rPr>
        <w:t xml:space="preserve">sociálneho fondu 1 939 </w:t>
      </w:r>
      <w:r>
        <w:rPr>
          <w:b/>
        </w:rPr>
        <w:t>000</w:t>
      </w:r>
      <w:r w:rsidRPr="00A51E4F">
        <w:rPr>
          <w:b/>
        </w:rPr>
        <w:t xml:space="preserve"> €</w:t>
      </w:r>
      <w:r w:rsidRPr="00A51E4F">
        <w:t xml:space="preserve">. </w:t>
      </w:r>
    </w:p>
    <w:p w14:paraId="18368C0C" w14:textId="77777777" w:rsidR="00A637EA" w:rsidRPr="00A51E4F" w:rsidRDefault="00A637EA" w:rsidP="00A637EA">
      <w:pPr>
        <w:pStyle w:val="spravaodsek"/>
        <w:ind w:left="0" w:firstLine="0"/>
      </w:pPr>
      <w:r w:rsidRPr="00A51E4F">
        <w:rPr>
          <w:b/>
        </w:rPr>
        <w:t xml:space="preserve">Celková suma pasív </w:t>
      </w:r>
      <w:r w:rsidRPr="00A51E4F">
        <w:t xml:space="preserve">verejných vysokých škôl k 31. decembru 2023 predstavuje čiastku </w:t>
      </w:r>
      <w:r w:rsidRPr="00A51E4F">
        <w:rPr>
          <w:b/>
        </w:rPr>
        <w:t>1 846 886 860 €</w:t>
      </w:r>
      <w:r w:rsidRPr="00A51E4F">
        <w:t xml:space="preserve">. </w:t>
      </w:r>
      <w:r w:rsidRPr="00A51E4F">
        <w:rPr>
          <w:b/>
        </w:rPr>
        <w:t>Štruktúra pasív</w:t>
      </w:r>
      <w:r w:rsidRPr="00A51E4F">
        <w:t xml:space="preserve"> verejných vysokých škôl bola k 31. decembru 2023 nasledovná:</w:t>
      </w:r>
    </w:p>
    <w:p w14:paraId="7FA76DD0" w14:textId="77777777" w:rsidR="00A637EA" w:rsidRPr="00A51E4F" w:rsidRDefault="00A637EA" w:rsidP="00A637EA">
      <w:pPr>
        <w:numPr>
          <w:ilvl w:val="0"/>
          <w:numId w:val="5"/>
        </w:numPr>
        <w:tabs>
          <w:tab w:val="right" w:pos="8789"/>
        </w:tabs>
        <w:autoSpaceDE w:val="0"/>
        <w:autoSpaceDN w:val="0"/>
        <w:ind w:left="709" w:hanging="283"/>
        <w:jc w:val="both"/>
      </w:pPr>
      <w:r w:rsidRPr="00A51E4F">
        <w:t xml:space="preserve">imanie a peňažné fondy </w:t>
      </w:r>
      <w:r w:rsidRPr="00A51E4F">
        <w:tab/>
        <w:t>656 911 930 €</w:t>
      </w:r>
    </w:p>
    <w:p w14:paraId="552CD360" w14:textId="77777777" w:rsidR="00A637EA" w:rsidRPr="00A51E4F" w:rsidRDefault="00A637EA" w:rsidP="00A637EA">
      <w:pPr>
        <w:numPr>
          <w:ilvl w:val="0"/>
          <w:numId w:val="5"/>
        </w:numPr>
        <w:tabs>
          <w:tab w:val="right" w:pos="8789"/>
        </w:tabs>
        <w:autoSpaceDE w:val="0"/>
        <w:autoSpaceDN w:val="0"/>
        <w:ind w:left="709" w:hanging="283"/>
        <w:jc w:val="both"/>
      </w:pPr>
      <w:r w:rsidRPr="00A51E4F">
        <w:t>fondy tvorené zo zisku</w:t>
      </w:r>
      <w:r w:rsidRPr="00A51E4F">
        <w:tab/>
        <w:t>102 943 934 €</w:t>
      </w:r>
    </w:p>
    <w:p w14:paraId="33B5EBCF" w14:textId="77777777" w:rsidR="00A637EA" w:rsidRPr="00A51E4F" w:rsidRDefault="00A637EA" w:rsidP="00A637EA">
      <w:pPr>
        <w:numPr>
          <w:ilvl w:val="0"/>
          <w:numId w:val="5"/>
        </w:numPr>
        <w:tabs>
          <w:tab w:val="right" w:pos="8789"/>
        </w:tabs>
        <w:autoSpaceDE w:val="0"/>
        <w:autoSpaceDN w:val="0"/>
        <w:ind w:left="709" w:hanging="283"/>
        <w:jc w:val="both"/>
      </w:pPr>
      <w:r w:rsidRPr="00A51E4F">
        <w:t xml:space="preserve">výsledok hospodárenia za </w:t>
      </w:r>
      <w:proofErr w:type="spellStart"/>
      <w:r w:rsidRPr="00A51E4F">
        <w:t>účt</w:t>
      </w:r>
      <w:proofErr w:type="spellEnd"/>
      <w:r w:rsidRPr="00A51E4F">
        <w:t xml:space="preserve">. obdobie                                             </w:t>
      </w:r>
      <w:r w:rsidRPr="00A51E4F">
        <w:tab/>
        <w:t xml:space="preserve"> 27 635 264 €</w:t>
      </w:r>
    </w:p>
    <w:p w14:paraId="6524272F" w14:textId="77777777" w:rsidR="00A637EA" w:rsidRPr="00A51E4F" w:rsidRDefault="00A637EA" w:rsidP="00A637EA">
      <w:pPr>
        <w:numPr>
          <w:ilvl w:val="0"/>
          <w:numId w:val="5"/>
        </w:numPr>
        <w:tabs>
          <w:tab w:val="right" w:pos="8789"/>
        </w:tabs>
        <w:autoSpaceDE w:val="0"/>
        <w:autoSpaceDN w:val="0"/>
        <w:ind w:left="709" w:hanging="283"/>
        <w:jc w:val="both"/>
      </w:pPr>
      <w:r w:rsidRPr="00A51E4F">
        <w:t xml:space="preserve">nevysporiadaný výsledok hospodárenia minulých rokov                </w:t>
      </w:r>
      <w:r w:rsidRPr="00A51E4F">
        <w:tab/>
        <w:t xml:space="preserve">  19 525 951 €</w:t>
      </w:r>
    </w:p>
    <w:p w14:paraId="37001EC0" w14:textId="77777777" w:rsidR="00A637EA" w:rsidRPr="00A51E4F" w:rsidRDefault="00A637EA" w:rsidP="00A637EA">
      <w:pPr>
        <w:numPr>
          <w:ilvl w:val="0"/>
          <w:numId w:val="5"/>
        </w:numPr>
        <w:tabs>
          <w:tab w:val="right" w:pos="8789"/>
        </w:tabs>
        <w:autoSpaceDE w:val="0"/>
        <w:autoSpaceDN w:val="0"/>
        <w:ind w:left="709" w:hanging="283"/>
        <w:jc w:val="both"/>
      </w:pPr>
      <w:r w:rsidRPr="00A51E4F">
        <w:t>rezervy  celkom                                                                                        13 852 446 €</w:t>
      </w:r>
    </w:p>
    <w:p w14:paraId="1AA87C13" w14:textId="77777777" w:rsidR="00A637EA" w:rsidRPr="00A51E4F" w:rsidRDefault="00A637EA" w:rsidP="00A637EA">
      <w:pPr>
        <w:numPr>
          <w:ilvl w:val="0"/>
          <w:numId w:val="5"/>
        </w:numPr>
        <w:tabs>
          <w:tab w:val="right" w:pos="8789"/>
        </w:tabs>
        <w:autoSpaceDE w:val="0"/>
        <w:autoSpaceDN w:val="0"/>
        <w:ind w:left="709" w:hanging="283"/>
        <w:jc w:val="both"/>
      </w:pPr>
      <w:r w:rsidRPr="00A51E4F">
        <w:t>dlhodobé záväzky</w:t>
      </w:r>
      <w:r w:rsidRPr="00A51E4F">
        <w:tab/>
        <w:t>4 339 352 €</w:t>
      </w:r>
    </w:p>
    <w:p w14:paraId="4CACB3F4" w14:textId="77777777" w:rsidR="00A637EA" w:rsidRPr="00A51E4F" w:rsidRDefault="00A637EA" w:rsidP="00A637EA">
      <w:pPr>
        <w:numPr>
          <w:ilvl w:val="0"/>
          <w:numId w:val="5"/>
        </w:numPr>
        <w:tabs>
          <w:tab w:val="right" w:pos="8789"/>
        </w:tabs>
        <w:autoSpaceDE w:val="0"/>
        <w:autoSpaceDN w:val="0"/>
        <w:ind w:left="709" w:hanging="283"/>
        <w:jc w:val="both"/>
      </w:pPr>
      <w:r w:rsidRPr="00A51E4F">
        <w:t>krátkodobé záväzky</w:t>
      </w:r>
      <w:r w:rsidRPr="00A51E4F">
        <w:tab/>
        <w:t>77 866 509 €</w:t>
      </w:r>
    </w:p>
    <w:p w14:paraId="18806352" w14:textId="77777777" w:rsidR="00A637EA" w:rsidRPr="00A51E4F" w:rsidRDefault="00A637EA" w:rsidP="00A637EA">
      <w:pPr>
        <w:numPr>
          <w:ilvl w:val="0"/>
          <w:numId w:val="5"/>
        </w:numPr>
        <w:tabs>
          <w:tab w:val="right" w:pos="8789"/>
        </w:tabs>
        <w:autoSpaceDE w:val="0"/>
        <w:autoSpaceDN w:val="0"/>
        <w:ind w:left="709" w:hanging="283"/>
        <w:jc w:val="both"/>
      </w:pPr>
      <w:r w:rsidRPr="00A51E4F">
        <w:t>bankové výpomoci a pôžičky</w:t>
      </w:r>
      <w:r w:rsidRPr="00A51E4F">
        <w:tab/>
        <w:t>7 566 271 €</w:t>
      </w:r>
    </w:p>
    <w:p w14:paraId="106F05CD" w14:textId="77777777" w:rsidR="00A637EA" w:rsidRPr="00A51E4F" w:rsidRDefault="00A637EA" w:rsidP="00A637EA">
      <w:pPr>
        <w:numPr>
          <w:ilvl w:val="0"/>
          <w:numId w:val="5"/>
        </w:numPr>
        <w:tabs>
          <w:tab w:val="right" w:pos="8789"/>
        </w:tabs>
        <w:autoSpaceDE w:val="0"/>
        <w:autoSpaceDN w:val="0"/>
        <w:ind w:left="709" w:hanging="283"/>
        <w:jc w:val="both"/>
      </w:pPr>
      <w:r w:rsidRPr="00A51E4F">
        <w:t>časové rozlíšenie</w:t>
      </w:r>
      <w:r w:rsidRPr="00A51E4F">
        <w:tab/>
        <w:t>936 245 203 €</w:t>
      </w:r>
    </w:p>
    <w:p w14:paraId="0E3E481E" w14:textId="77777777" w:rsidR="00A637EA" w:rsidRPr="00A51E4F" w:rsidRDefault="00A637EA" w:rsidP="00A637EA">
      <w:pPr>
        <w:pStyle w:val="spravaodsek"/>
        <w:ind w:left="0" w:firstLine="0"/>
      </w:pPr>
      <w:r w:rsidRPr="00A51E4F">
        <w:t xml:space="preserve">Hlavnými položkami </w:t>
      </w:r>
      <w:r w:rsidRPr="00A51E4F">
        <w:rPr>
          <w:b/>
        </w:rPr>
        <w:t>imania a peňažných fondov</w:t>
      </w:r>
      <w:r w:rsidRPr="00A51E4F">
        <w:t xml:space="preserve"> sú základné imanie v hodnote </w:t>
      </w:r>
      <w:r w:rsidRPr="00A51E4F">
        <w:br/>
        <w:t xml:space="preserve">539 170 609 €, fondy podľa osobitného predpisu vo výške 16 265 948 €, fond reprodukcie vo výške 101 475 373 €. Hlavnými položkami </w:t>
      </w:r>
      <w:r w:rsidRPr="00A51E4F">
        <w:rPr>
          <w:b/>
        </w:rPr>
        <w:t>fondov tvorených zo zisku</w:t>
      </w:r>
      <w:r w:rsidRPr="00A51E4F">
        <w:t xml:space="preserve">  sú najmä rezervný fond vo výške 95 682 764 € a ostatné fondy vo výške 5 360 738 €. </w:t>
      </w:r>
      <w:r w:rsidRPr="00A51E4F">
        <w:rPr>
          <w:b/>
        </w:rPr>
        <w:t>Výsledok hospodárenia</w:t>
      </w:r>
      <w:r w:rsidRPr="00A51E4F">
        <w:t xml:space="preserve"> za rok 2023 bol po odvedení dane z príjmu vo výške </w:t>
      </w:r>
      <w:r w:rsidRPr="00A51E4F">
        <w:rPr>
          <w:b/>
        </w:rPr>
        <w:t>27 635 264 €</w:t>
      </w:r>
      <w:r w:rsidRPr="00A51E4F">
        <w:t>.</w:t>
      </w:r>
      <w:r w:rsidRPr="00A51E4F">
        <w:rPr>
          <w:b/>
        </w:rPr>
        <w:t xml:space="preserve"> Verejné vysoké školy vykazujú ako nevysporiadaný výsledok hospodárenia minulých rokov</w:t>
      </w:r>
      <w:r w:rsidRPr="00A51E4F">
        <w:t xml:space="preserve"> sumu </w:t>
      </w:r>
      <w:r w:rsidRPr="00A51E4F">
        <w:rPr>
          <w:b/>
        </w:rPr>
        <w:t>19 525 951 €</w:t>
      </w:r>
      <w:r w:rsidRPr="00A51E4F">
        <w:t>.</w:t>
      </w:r>
      <w:r w:rsidRPr="00A51E4F">
        <w:rPr>
          <w:b/>
        </w:rPr>
        <w:t xml:space="preserve"> </w:t>
      </w:r>
      <w:r w:rsidRPr="00A51E4F">
        <w:t>Hlavnými položkami v rámci krátkodobých záväzkov boli:</w:t>
      </w:r>
    </w:p>
    <w:p w14:paraId="066154AF" w14:textId="77777777" w:rsidR="00A637EA" w:rsidRPr="00A51E4F" w:rsidRDefault="00A637EA" w:rsidP="00A637EA">
      <w:pPr>
        <w:numPr>
          <w:ilvl w:val="0"/>
          <w:numId w:val="6"/>
        </w:numPr>
        <w:tabs>
          <w:tab w:val="clear" w:pos="1080"/>
          <w:tab w:val="num" w:pos="709"/>
          <w:tab w:val="right" w:pos="8789"/>
        </w:tabs>
        <w:autoSpaceDE w:val="0"/>
        <w:autoSpaceDN w:val="0"/>
        <w:spacing w:before="120"/>
        <w:ind w:left="426" w:firstLine="0"/>
      </w:pPr>
      <w:r w:rsidRPr="00A51E4F">
        <w:t>záväzky z obchodného styku</w:t>
      </w:r>
      <w:r w:rsidRPr="00A51E4F">
        <w:tab/>
        <w:t>11 555 237 €</w:t>
      </w:r>
    </w:p>
    <w:p w14:paraId="5EFA7060" w14:textId="77777777" w:rsidR="00A637EA" w:rsidRPr="00A51E4F" w:rsidRDefault="00A637EA" w:rsidP="00A637EA">
      <w:pPr>
        <w:numPr>
          <w:ilvl w:val="0"/>
          <w:numId w:val="6"/>
        </w:numPr>
        <w:tabs>
          <w:tab w:val="clear" w:pos="1080"/>
          <w:tab w:val="num" w:pos="709"/>
          <w:tab w:val="right" w:pos="8789"/>
        </w:tabs>
        <w:autoSpaceDE w:val="0"/>
        <w:autoSpaceDN w:val="0"/>
        <w:ind w:left="426" w:firstLine="0"/>
      </w:pPr>
      <w:r w:rsidRPr="00A51E4F">
        <w:t>záväzky voči zamestnancom</w:t>
      </w:r>
      <w:r w:rsidRPr="00A51E4F">
        <w:tab/>
        <w:t>28 086 733 €</w:t>
      </w:r>
    </w:p>
    <w:p w14:paraId="48B5F28F" w14:textId="77777777" w:rsidR="00A637EA" w:rsidRPr="00A51E4F" w:rsidRDefault="00A637EA" w:rsidP="00A637EA">
      <w:pPr>
        <w:numPr>
          <w:ilvl w:val="0"/>
          <w:numId w:val="6"/>
        </w:numPr>
        <w:tabs>
          <w:tab w:val="clear" w:pos="1080"/>
          <w:tab w:val="num" w:pos="709"/>
          <w:tab w:val="right" w:pos="8789"/>
        </w:tabs>
        <w:autoSpaceDE w:val="0"/>
        <w:autoSpaceDN w:val="0"/>
        <w:ind w:left="426" w:firstLine="0"/>
      </w:pPr>
      <w:r w:rsidRPr="00A51E4F">
        <w:t>zúčtovanie so Sociálnou poisťovňou a zdravotnými poisťovňami</w:t>
      </w:r>
      <w:r w:rsidRPr="00A51E4F">
        <w:tab/>
        <w:t>17 580 239 €</w:t>
      </w:r>
    </w:p>
    <w:p w14:paraId="07273012" w14:textId="77777777" w:rsidR="00A637EA" w:rsidRPr="00A51E4F" w:rsidRDefault="00A637EA" w:rsidP="00A637EA">
      <w:pPr>
        <w:numPr>
          <w:ilvl w:val="0"/>
          <w:numId w:val="6"/>
        </w:numPr>
        <w:tabs>
          <w:tab w:val="clear" w:pos="1080"/>
          <w:tab w:val="num" w:pos="709"/>
          <w:tab w:val="right" w:pos="8789"/>
        </w:tabs>
        <w:autoSpaceDE w:val="0"/>
        <w:autoSpaceDN w:val="0"/>
        <w:ind w:left="426" w:firstLine="0"/>
      </w:pPr>
      <w:r w:rsidRPr="00A51E4F">
        <w:t>daňové záväzky</w:t>
      </w:r>
      <w:r w:rsidRPr="00A51E4F">
        <w:tab/>
        <w:t>6 363 405 €</w:t>
      </w:r>
    </w:p>
    <w:p w14:paraId="056BC708" w14:textId="77777777" w:rsidR="00A637EA" w:rsidRPr="00A51E4F" w:rsidRDefault="00A637EA" w:rsidP="00A637EA">
      <w:pPr>
        <w:numPr>
          <w:ilvl w:val="0"/>
          <w:numId w:val="6"/>
        </w:numPr>
        <w:tabs>
          <w:tab w:val="clear" w:pos="1080"/>
          <w:tab w:val="num" w:pos="709"/>
          <w:tab w:val="right" w:pos="8789"/>
        </w:tabs>
        <w:autoSpaceDE w:val="0"/>
        <w:autoSpaceDN w:val="0"/>
        <w:spacing w:after="120"/>
        <w:ind w:left="426" w:firstLine="0"/>
      </w:pPr>
      <w:r w:rsidRPr="00A51E4F">
        <w:t>ostatné záväzky</w:t>
      </w:r>
      <w:r w:rsidRPr="00A51E4F">
        <w:tab/>
        <w:t>14 253 671 €</w:t>
      </w:r>
    </w:p>
    <w:p w14:paraId="12BF42FE" w14:textId="77777777" w:rsidR="00A637EA" w:rsidRPr="00A51E4F" w:rsidRDefault="00A637EA" w:rsidP="00A637EA">
      <w:pPr>
        <w:pStyle w:val="spravaodsek"/>
        <w:ind w:left="0" w:firstLine="0"/>
      </w:pPr>
      <w:r w:rsidRPr="00A51E4F">
        <w:t xml:space="preserve">K 31. decembru 2023 štyri verejné vysoké školy (UPJŠ Košice, PU Prešov, SPU Nitra,  KU Ružomberok) evidujú </w:t>
      </w:r>
      <w:r w:rsidRPr="00A51E4F">
        <w:rPr>
          <w:b/>
        </w:rPr>
        <w:t xml:space="preserve">záväzky voči bankám v sume 1 677 </w:t>
      </w:r>
      <w:r>
        <w:rPr>
          <w:b/>
        </w:rPr>
        <w:t>000</w:t>
      </w:r>
      <w:r w:rsidRPr="00A51E4F">
        <w:rPr>
          <w:b/>
        </w:rPr>
        <w:t xml:space="preserve"> €.</w:t>
      </w:r>
      <w:r w:rsidRPr="00A51E4F">
        <w:t xml:space="preserve"> </w:t>
      </w:r>
    </w:p>
    <w:p w14:paraId="4E79CFE2" w14:textId="77777777" w:rsidR="00A637EA" w:rsidRPr="00A51E4F" w:rsidRDefault="00A637EA" w:rsidP="00A637EA">
      <w:pPr>
        <w:pStyle w:val="spravaodsek"/>
        <w:ind w:left="0" w:firstLine="0"/>
      </w:pPr>
      <w:r w:rsidRPr="00A51E4F">
        <w:t xml:space="preserve">Hlavnou položkou pri časovom rozlíšení pasív boli </w:t>
      </w:r>
      <w:r w:rsidRPr="00A51E4F">
        <w:rPr>
          <w:b/>
        </w:rPr>
        <w:t>výnosy budúcich období</w:t>
      </w:r>
      <w:r>
        <w:rPr>
          <w:b/>
        </w:rPr>
        <w:t xml:space="preserve"> </w:t>
      </w:r>
      <w:r w:rsidRPr="00A51E4F">
        <w:rPr>
          <w:b/>
        </w:rPr>
        <w:t xml:space="preserve">v sume 934 689 tis. €. </w:t>
      </w:r>
      <w:r w:rsidRPr="00A51E4F">
        <w:t>Ďalšie podrobnosti sú</w:t>
      </w:r>
      <w:r w:rsidRPr="00A51E4F">
        <w:rPr>
          <w:b/>
        </w:rPr>
        <w:t xml:space="preserve"> v tabuľke č. 19b.</w:t>
      </w:r>
      <w:r w:rsidRPr="00A51E4F">
        <w:t xml:space="preserve"> </w:t>
      </w:r>
    </w:p>
    <w:p w14:paraId="3228E120" w14:textId="77777777" w:rsidR="00A637EA" w:rsidRPr="00A51E4F" w:rsidRDefault="00A637EA" w:rsidP="00A637EA">
      <w:pPr>
        <w:pStyle w:val="Nadpis4"/>
        <w:rPr>
          <w:lang w:val="sk-SK"/>
        </w:rPr>
      </w:pPr>
      <w:bookmarkStart w:id="106" w:name="_Toc181703047"/>
      <w:r w:rsidRPr="00A51E4F">
        <w:rPr>
          <w:lang w:val="sk-SK"/>
        </w:rPr>
        <w:t>Sumárne údaje o výnosoch a nákladoch verejných vysokých škôl</w:t>
      </w:r>
      <w:bookmarkEnd w:id="106"/>
    </w:p>
    <w:p w14:paraId="6551622A" w14:textId="77777777" w:rsidR="00A637EA" w:rsidRPr="00A51E4F" w:rsidRDefault="00A637EA" w:rsidP="00A637EA">
      <w:pPr>
        <w:pStyle w:val="spravaodsek"/>
        <w:ind w:left="0" w:firstLine="0"/>
      </w:pPr>
      <w:r w:rsidRPr="00A51E4F">
        <w:t xml:space="preserve">Hospodárenie verejných vysokých škôl pozostáva z hospodárenia v oblasti hlavnej činnosti a v oblasti podnikateľskej činnosti. V oblasti hlavnej činnosti sa osobitne sleduje oblasť sociálnej podpory študentov. </w:t>
      </w:r>
    </w:p>
    <w:p w14:paraId="7E2FC16B" w14:textId="77777777" w:rsidR="00A637EA" w:rsidRPr="00A51E4F" w:rsidRDefault="00A637EA" w:rsidP="00A637EA">
      <w:pPr>
        <w:pStyle w:val="spravaodsek"/>
        <w:ind w:left="0" w:firstLine="0"/>
      </w:pPr>
      <w:r w:rsidRPr="00A51E4F">
        <w:rPr>
          <w:b/>
        </w:rPr>
        <w:t>Celkové náklady</w:t>
      </w:r>
      <w:r w:rsidRPr="00A51E4F">
        <w:t xml:space="preserve"> verejných vysokých škôl (vrátane dane z príjmov) v roku 2023 predstavovali </w:t>
      </w:r>
      <w:r w:rsidRPr="00A51E4F">
        <w:rPr>
          <w:b/>
        </w:rPr>
        <w:t> 994 330 981 €</w:t>
      </w:r>
      <w:r w:rsidRPr="00A51E4F">
        <w:t>. Z toho:</w:t>
      </w:r>
    </w:p>
    <w:p w14:paraId="091C0FC0" w14:textId="77777777" w:rsidR="00A637EA" w:rsidRPr="00A51E4F" w:rsidRDefault="00A637EA" w:rsidP="00A637EA">
      <w:pPr>
        <w:numPr>
          <w:ilvl w:val="0"/>
          <w:numId w:val="7"/>
        </w:numPr>
        <w:tabs>
          <w:tab w:val="right" w:pos="8789"/>
        </w:tabs>
        <w:autoSpaceDE w:val="0"/>
        <w:autoSpaceDN w:val="0"/>
        <w:ind w:left="567" w:firstLine="0"/>
        <w:jc w:val="both"/>
      </w:pPr>
      <w:r w:rsidRPr="00A51E4F">
        <w:t>náklady hlavnej činnosti</w:t>
      </w:r>
      <w:r w:rsidRPr="00A51E4F">
        <w:tab/>
        <w:t>953 345 358 €</w:t>
      </w:r>
    </w:p>
    <w:p w14:paraId="1494DF31" w14:textId="77777777" w:rsidR="00A637EA" w:rsidRPr="00A51E4F" w:rsidRDefault="00A637EA" w:rsidP="00A637EA">
      <w:pPr>
        <w:numPr>
          <w:ilvl w:val="0"/>
          <w:numId w:val="7"/>
        </w:numPr>
        <w:tabs>
          <w:tab w:val="right" w:pos="8789"/>
        </w:tabs>
        <w:autoSpaceDE w:val="0"/>
        <w:autoSpaceDN w:val="0"/>
        <w:spacing w:after="120"/>
        <w:ind w:left="567" w:firstLine="0"/>
        <w:jc w:val="both"/>
      </w:pPr>
      <w:r w:rsidRPr="00A51E4F">
        <w:t>náklady podnikateľskej činnosti</w:t>
      </w:r>
      <w:r w:rsidRPr="00A51E4F">
        <w:tab/>
        <w:t>40 985 623 €</w:t>
      </w:r>
    </w:p>
    <w:p w14:paraId="2E43153F" w14:textId="77777777" w:rsidR="00A637EA" w:rsidRPr="00A51E4F" w:rsidRDefault="00A637EA" w:rsidP="00A637EA">
      <w:pPr>
        <w:pStyle w:val="spravaodsek"/>
        <w:ind w:left="0" w:firstLine="0"/>
      </w:pPr>
      <w:r w:rsidRPr="00A51E4F">
        <w:rPr>
          <w:b/>
        </w:rPr>
        <w:t>Celkové výnosy</w:t>
      </w:r>
      <w:r w:rsidRPr="00A51E4F">
        <w:t xml:space="preserve"> verejných vysokých škôl v roku 2023 predstavovali </w:t>
      </w:r>
      <w:r w:rsidRPr="00A51E4F">
        <w:rPr>
          <w:b/>
        </w:rPr>
        <w:t>1 021 966 244 €</w:t>
      </w:r>
      <w:r w:rsidRPr="00A51E4F">
        <w:t>. Z toho:</w:t>
      </w:r>
    </w:p>
    <w:p w14:paraId="5E92DF70" w14:textId="77777777" w:rsidR="00A637EA" w:rsidRPr="00A51E4F" w:rsidRDefault="00A637EA" w:rsidP="00A637EA">
      <w:pPr>
        <w:numPr>
          <w:ilvl w:val="0"/>
          <w:numId w:val="10"/>
        </w:numPr>
        <w:tabs>
          <w:tab w:val="right" w:pos="8789"/>
        </w:tabs>
        <w:autoSpaceDE w:val="0"/>
        <w:autoSpaceDN w:val="0"/>
        <w:ind w:left="567" w:firstLine="0"/>
        <w:jc w:val="both"/>
      </w:pPr>
      <w:r w:rsidRPr="00A51E4F">
        <w:t>výnosy hlavnej činnosti</w:t>
      </w:r>
      <w:r w:rsidRPr="00A51E4F">
        <w:tab/>
        <w:t>976 176 895 €</w:t>
      </w:r>
    </w:p>
    <w:p w14:paraId="4392A574" w14:textId="77777777" w:rsidR="00A637EA" w:rsidRPr="00A51E4F" w:rsidRDefault="00A637EA" w:rsidP="00A637EA">
      <w:pPr>
        <w:numPr>
          <w:ilvl w:val="0"/>
          <w:numId w:val="10"/>
        </w:numPr>
        <w:tabs>
          <w:tab w:val="right" w:pos="8789"/>
        </w:tabs>
        <w:autoSpaceDE w:val="0"/>
        <w:autoSpaceDN w:val="0"/>
        <w:ind w:left="567" w:firstLine="0"/>
        <w:jc w:val="both"/>
      </w:pPr>
      <w:r w:rsidRPr="00A51E4F">
        <w:lastRenderedPageBreak/>
        <w:t>výnosy podnikateľskej činnosti</w:t>
      </w:r>
      <w:r w:rsidRPr="00A51E4F">
        <w:tab/>
        <w:t xml:space="preserve"> 45 789 350 €</w:t>
      </w:r>
    </w:p>
    <w:p w14:paraId="6BE21DD7" w14:textId="77777777" w:rsidR="00A637EA" w:rsidRPr="00A51E4F" w:rsidRDefault="00A637EA" w:rsidP="00A637EA">
      <w:pPr>
        <w:pStyle w:val="spravaodsek"/>
        <w:ind w:left="0" w:firstLine="0"/>
      </w:pPr>
      <w:r w:rsidRPr="00A51E4F">
        <w:rPr>
          <w:b/>
        </w:rPr>
        <w:t>Výsledok hospodárenia</w:t>
      </w:r>
      <w:r w:rsidRPr="00A51E4F">
        <w:t xml:space="preserve"> verejných vysokých škôl bol v roku 2023 vo výške </w:t>
      </w:r>
      <w:r w:rsidRPr="00A51E4F">
        <w:br/>
      </w:r>
      <w:r w:rsidRPr="00A51E4F">
        <w:rPr>
          <w:b/>
        </w:rPr>
        <w:t>27 635 264 €</w:t>
      </w:r>
      <w:r w:rsidRPr="00A51E4F">
        <w:t>. Z toho:</w:t>
      </w:r>
    </w:p>
    <w:p w14:paraId="5C9FC4FA" w14:textId="57A1190F" w:rsidR="00A637EA" w:rsidRPr="00A51E4F" w:rsidRDefault="00A637EA" w:rsidP="00A637EA">
      <w:pPr>
        <w:ind w:left="567"/>
        <w:jc w:val="both"/>
      </w:pPr>
      <w:r w:rsidRPr="00A51E4F">
        <w:t>1. výsledok hospodárenia v hlavnej činnosti</w:t>
      </w:r>
      <w:r w:rsidRPr="00A51E4F">
        <w:tab/>
        <w:t xml:space="preserve">           </w:t>
      </w:r>
      <w:r w:rsidRPr="00A51E4F">
        <w:tab/>
      </w:r>
      <w:r w:rsidRPr="00A51E4F">
        <w:tab/>
      </w:r>
      <w:r w:rsidRPr="00A51E4F">
        <w:tab/>
        <w:t xml:space="preserve">       </w:t>
      </w:r>
      <w:r w:rsidR="00D1039C">
        <w:t xml:space="preserve"> </w:t>
      </w:r>
      <w:r w:rsidRPr="00A51E4F">
        <w:t>22 831 538 €</w:t>
      </w:r>
    </w:p>
    <w:p w14:paraId="78549F08" w14:textId="77777777" w:rsidR="00A637EA" w:rsidRPr="00A51E4F" w:rsidRDefault="00A637EA" w:rsidP="00A637EA">
      <w:pPr>
        <w:tabs>
          <w:tab w:val="right" w:pos="8789"/>
        </w:tabs>
        <w:autoSpaceDE w:val="0"/>
        <w:autoSpaceDN w:val="0"/>
        <w:spacing w:after="120"/>
        <w:ind w:left="567"/>
        <w:jc w:val="both"/>
      </w:pPr>
      <w:r w:rsidRPr="00A51E4F">
        <w:t xml:space="preserve">2. výsledok hospodárenia v podnikateľskej činnosti  </w:t>
      </w:r>
      <w:r w:rsidRPr="00A51E4F">
        <w:tab/>
        <w:t xml:space="preserve">                              4 803 726 €</w:t>
      </w:r>
    </w:p>
    <w:p w14:paraId="6165EB8B" w14:textId="77777777" w:rsidR="00A637EA" w:rsidRPr="00A51E4F" w:rsidRDefault="00A637EA" w:rsidP="00A637EA">
      <w:pPr>
        <w:pStyle w:val="spravaodsek"/>
        <w:ind w:left="0" w:firstLine="0"/>
      </w:pPr>
      <w:r w:rsidRPr="00A51E4F">
        <w:t>V porovnaní s rokom 2022 sa výnosy verejných vysokých škôl v hlavnej činnosti zvýšili o 119 282 tis. € (12,22 %). Náklady verejných vysokých škôl sa v hlavnej činnosti zvýšili oproti roku 2022 o 100 496 tis. €  (10,54 %).</w:t>
      </w:r>
    </w:p>
    <w:p w14:paraId="1E0A143B" w14:textId="77777777" w:rsidR="00A637EA" w:rsidRPr="00A51E4F" w:rsidRDefault="00A637EA" w:rsidP="00A637EA">
      <w:pPr>
        <w:pStyle w:val="spravaodsek"/>
        <w:ind w:left="0" w:firstLine="0"/>
      </w:pPr>
      <w:r w:rsidRPr="00A51E4F">
        <w:t xml:space="preserve">Súhrnné náklady a výnosy verejných vysokých škôl, ako i výsledky hospodárenia jednotlivých verejných vysokých škôl sú uvedené </w:t>
      </w:r>
      <w:r w:rsidRPr="00A51E4F">
        <w:rPr>
          <w:b/>
        </w:rPr>
        <w:t>v tabuľkách č. 20, 21 a - 22</w:t>
      </w:r>
      <w:r w:rsidRPr="00A51E4F">
        <w:t xml:space="preserve">. Náklady, výnosy a výsledky hospodárenia v oblasti sociálnej podpory sú </w:t>
      </w:r>
      <w:r w:rsidRPr="00A51E4F">
        <w:rPr>
          <w:b/>
        </w:rPr>
        <w:t>v tabuľkách</w:t>
      </w:r>
      <w:r w:rsidRPr="00A51E4F">
        <w:t xml:space="preserve"> </w:t>
      </w:r>
      <w:r w:rsidRPr="00A51E4F">
        <w:rPr>
          <w:b/>
        </w:rPr>
        <w:t>č. 23, 24 a 25.</w:t>
      </w:r>
    </w:p>
    <w:p w14:paraId="2B546F65" w14:textId="77777777" w:rsidR="00D1039C" w:rsidRDefault="00A637EA" w:rsidP="000F09B7">
      <w:pPr>
        <w:pStyle w:val="spravaodsek"/>
        <w:ind w:left="0" w:firstLine="0"/>
      </w:pPr>
      <w:r w:rsidRPr="00A51E4F">
        <w:t>Za rok 2023 dosiahlo 16 verejných vysokých škôl celkový kladný výsledok (teda súčet výsledku hospodárenia v hlavnej činnosti a hospodárenia v podnikateľskej činnosti). Štyri  z verejných vysokých škôl dosiahli záporný celkový hospodársky výsledok ( TU v Trnave, VŠMU v Bratislave, VŠVU v Bratislave a KU v Ružomberku).</w:t>
      </w:r>
      <w:r>
        <w:t xml:space="preserve"> </w:t>
      </w:r>
      <w:r w:rsidRPr="00A51E4F">
        <w:t>Celkový výsledok hospodárenia za všetky verejné vysoké školy za rok 2023 bol oproti celkovému výsledku hospodárenia v roku 2022 (po odvedení dane z príjmov v hlavnej aj podnikateľskej činnosti) vyšší o 16 909 tis. €. Najvyšší celkový výsledok hospodárenia v roku 2023 dosiahla</w:t>
      </w:r>
      <w:r w:rsidRPr="00A51E4F">
        <w:rPr>
          <w:b/>
        </w:rPr>
        <w:t xml:space="preserve"> </w:t>
      </w:r>
      <w:r w:rsidRPr="00A51E4F">
        <w:t>UK v Bratislave, pričom zisk dosiahla najmä aktivitami v hlavnej činnosti</w:t>
      </w:r>
      <w:r w:rsidRPr="00A51E4F">
        <w:rPr>
          <w:vertAlign w:val="superscript"/>
        </w:rPr>
        <w:footnoteReference w:id="22"/>
      </w:r>
      <w:r w:rsidRPr="00A51E4F">
        <w:t>.</w:t>
      </w:r>
    </w:p>
    <w:p w14:paraId="2B6E24BE" w14:textId="77777777" w:rsidR="000F09B7" w:rsidRDefault="00A637EA" w:rsidP="000F09B7">
      <w:pPr>
        <w:pStyle w:val="spravaodsek"/>
        <w:ind w:left="0" w:firstLine="0"/>
      </w:pPr>
      <w:r w:rsidRPr="00A51E4F">
        <w:t xml:space="preserve">Výsledok hospodárenia verejných vysokých škôl za všetky verejné vysoké školy </w:t>
      </w:r>
      <w:r w:rsidRPr="00D1039C">
        <w:rPr>
          <w:b/>
        </w:rPr>
        <w:t>v  hlavnej činnosti</w:t>
      </w:r>
      <w:r w:rsidRPr="00A51E4F">
        <w:t xml:space="preserve"> bol v roku 2023 vo výške </w:t>
      </w:r>
      <w:r w:rsidRPr="00D1039C">
        <w:rPr>
          <w:b/>
        </w:rPr>
        <w:t>22 831 538 €</w:t>
      </w:r>
      <w:r w:rsidRPr="00A51E4F">
        <w:t>.</w:t>
      </w:r>
      <w:r w:rsidRPr="00D1039C">
        <w:rPr>
          <w:b/>
        </w:rPr>
        <w:t xml:space="preserve"> Kladný výsledok hospodárenia </w:t>
      </w:r>
      <w:r w:rsidRPr="00A51E4F">
        <w:t xml:space="preserve">v hlavnej činnosti dosiahlo </w:t>
      </w:r>
      <w:r w:rsidRPr="00D1039C">
        <w:rPr>
          <w:b/>
        </w:rPr>
        <w:t>pätnásť verejných vysokých škôl:</w:t>
      </w:r>
      <w:r w:rsidRPr="00A51E4F">
        <w:t xml:space="preserve"> UK Bratislava, UPJŠ Košice, PU Prešov, UCM Trnava, UVLF Košice, UKF Nitra, UMB Banská Bystrica, STU Bratislava, TU Košice, ŽU Žilina, TUAD Trenčín, EU Bratislava, , TU Zvolen, AU Banská Bystrica a UJS Komárno.</w:t>
      </w:r>
      <w:r>
        <w:t xml:space="preserve"> </w:t>
      </w:r>
      <w:r w:rsidRPr="00D1039C">
        <w:rPr>
          <w:b/>
        </w:rPr>
        <w:t>Päť z verejných vysokých škôl</w:t>
      </w:r>
      <w:r w:rsidRPr="00A51E4F">
        <w:t xml:space="preserve"> hospodárili v hlavnej činnosti</w:t>
      </w:r>
      <w:r w:rsidRPr="00D1039C">
        <w:rPr>
          <w:b/>
        </w:rPr>
        <w:t xml:space="preserve"> so stratou </w:t>
      </w:r>
      <w:r w:rsidRPr="00A51E4F">
        <w:t>(TVU Trnava, SPU Nitra, VŠMU Bratislava, VŠVU Bratislava a, KU Ružomberok).</w:t>
      </w:r>
    </w:p>
    <w:p w14:paraId="1A099157" w14:textId="1BDA940B" w:rsidR="00A637EA" w:rsidRPr="00D1039C" w:rsidRDefault="00A637EA" w:rsidP="000F09B7">
      <w:pPr>
        <w:pStyle w:val="spravaodsek"/>
        <w:numPr>
          <w:ilvl w:val="0"/>
          <w:numId w:val="0"/>
        </w:numPr>
      </w:pPr>
      <w:r w:rsidRPr="00D1039C">
        <w:rPr>
          <w:i/>
        </w:rPr>
        <w:t>Štruktúra nákladov a výnosov v hlavnej činnosti</w:t>
      </w:r>
    </w:p>
    <w:p w14:paraId="4040080B" w14:textId="735FB7D7" w:rsidR="000F09B7" w:rsidRPr="00A51E4F" w:rsidRDefault="00A637EA" w:rsidP="000F09B7">
      <w:pPr>
        <w:pStyle w:val="spravaodsek"/>
        <w:spacing w:after="120"/>
        <w:ind w:left="0" w:firstLine="0"/>
      </w:pPr>
      <w:r w:rsidRPr="00A51E4F">
        <w:rPr>
          <w:b/>
        </w:rPr>
        <w:t>Hlavné položky nákladov</w:t>
      </w:r>
      <w:r w:rsidRPr="00A51E4F">
        <w:t xml:space="preserve"> verejných vysokých škôl v </w:t>
      </w:r>
      <w:r w:rsidRPr="00A51E4F">
        <w:rPr>
          <w:b/>
        </w:rPr>
        <w:t>hlavnej činnosti</w:t>
      </w:r>
      <w:r w:rsidRPr="00A51E4F">
        <w:t xml:space="preserve"> vrátane ich percentuálneho podielu na celkových nákladoch sú nasledovné (</w:t>
      </w:r>
      <w:r w:rsidRPr="00A51E4F">
        <w:rPr>
          <w:b/>
        </w:rPr>
        <w:t>tabuľka č. 21</w:t>
      </w:r>
      <w:r w:rsidRPr="00A51E4F">
        <w:t xml:space="preserve">): </w:t>
      </w:r>
    </w:p>
    <w:p w14:paraId="797431DA"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501 – spotreba materiálu</w:t>
      </w:r>
      <w:r w:rsidRPr="00A51E4F">
        <w:tab/>
        <w:t>46 545 522€</w:t>
      </w:r>
      <w:r w:rsidRPr="00A51E4F">
        <w:tab/>
        <w:t xml:space="preserve">4,9 % </w:t>
      </w:r>
    </w:p>
    <w:p w14:paraId="79A98116"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502 – spotreba energie</w:t>
      </w:r>
      <w:r w:rsidRPr="00A51E4F">
        <w:tab/>
        <w:t>52 475 080 €</w:t>
      </w:r>
      <w:r w:rsidRPr="00A51E4F">
        <w:tab/>
        <w:t>5,5 %</w:t>
      </w:r>
    </w:p>
    <w:p w14:paraId="76CA23CC"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504 – predaný tovar</w:t>
      </w:r>
      <w:r w:rsidRPr="00A51E4F">
        <w:tab/>
        <w:t>90 181€</w:t>
      </w:r>
      <w:r w:rsidRPr="00A51E4F">
        <w:tab/>
        <w:t>0,0 %</w:t>
      </w:r>
    </w:p>
    <w:p w14:paraId="43CC3E39"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511 – opravy a udržiavanie</w:t>
      </w:r>
      <w:r w:rsidRPr="00A51E4F">
        <w:tab/>
        <w:t>15 086 242 €</w:t>
      </w:r>
      <w:r w:rsidRPr="00A51E4F">
        <w:tab/>
        <w:t>1,6 %</w:t>
      </w:r>
    </w:p>
    <w:p w14:paraId="0D7BE6F4"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512 – cestovné</w:t>
      </w:r>
      <w:r w:rsidRPr="00A51E4F">
        <w:tab/>
        <w:t>11 833 572 €</w:t>
      </w:r>
      <w:r w:rsidRPr="00A51E4F">
        <w:tab/>
        <w:t>1,2 %</w:t>
      </w:r>
    </w:p>
    <w:p w14:paraId="6557D4BD"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518 – ostatné služby</w:t>
      </w:r>
      <w:r w:rsidRPr="00A51E4F">
        <w:tab/>
        <w:t>66 644 231€</w:t>
      </w:r>
      <w:r w:rsidRPr="00A51E4F">
        <w:tab/>
        <w:t>7,0 %</w:t>
      </w:r>
    </w:p>
    <w:p w14:paraId="7589360A"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521 – mzdové náklady</w:t>
      </w:r>
      <w:r w:rsidRPr="00A51E4F">
        <w:tab/>
        <w:t>421 525 188 €</w:t>
      </w:r>
      <w:r w:rsidRPr="00A51E4F">
        <w:tab/>
        <w:t>44,4 %</w:t>
      </w:r>
    </w:p>
    <w:p w14:paraId="2BEB269A"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524 – zákonné sociálne poistenie</w:t>
      </w:r>
      <w:r w:rsidRPr="00A51E4F">
        <w:tab/>
        <w:t>145 159 172 €</w:t>
      </w:r>
      <w:r w:rsidRPr="00A51E4F">
        <w:tab/>
        <w:t>15,3</w:t>
      </w:r>
      <w:r>
        <w:t xml:space="preserve"> </w:t>
      </w:r>
      <w:r w:rsidRPr="00A51E4F">
        <w:t>%</w:t>
      </w:r>
    </w:p>
    <w:p w14:paraId="7734BD48"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527 – zákonné sociálne náklady</w:t>
      </w:r>
      <w:r w:rsidRPr="00A51E4F">
        <w:tab/>
        <w:t>20 000 832 €</w:t>
      </w:r>
      <w:r w:rsidRPr="00A51E4F">
        <w:tab/>
        <w:t>2,1 %</w:t>
      </w:r>
    </w:p>
    <w:p w14:paraId="3D4E5D1B"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 xml:space="preserve">549 – iné ostatné náklady                          66 545 192 </w:t>
      </w:r>
      <w:r w:rsidRPr="00A51E4F">
        <w:tab/>
        <w:t>€</w:t>
      </w:r>
      <w:r w:rsidRPr="00A51E4F">
        <w:tab/>
        <w:t>7,0 %</w:t>
      </w:r>
    </w:p>
    <w:p w14:paraId="0256A8A8" w14:textId="77777777" w:rsidR="00A637EA" w:rsidRPr="00A51E4F" w:rsidRDefault="00A637EA" w:rsidP="00A637EA">
      <w:pPr>
        <w:numPr>
          <w:ilvl w:val="0"/>
          <w:numId w:val="8"/>
        </w:numPr>
        <w:tabs>
          <w:tab w:val="right" w:pos="6804"/>
          <w:tab w:val="right" w:pos="8789"/>
        </w:tabs>
        <w:autoSpaceDE w:val="0"/>
        <w:autoSpaceDN w:val="0"/>
        <w:ind w:left="567" w:firstLine="0"/>
      </w:pPr>
      <w:r w:rsidRPr="00A51E4F">
        <w:t>551 – odpisy DNM a DHM</w:t>
      </w:r>
      <w:r w:rsidRPr="00A51E4F">
        <w:tab/>
        <w:t xml:space="preserve"> 48 842 606 €</w:t>
      </w:r>
      <w:r w:rsidRPr="00A51E4F">
        <w:tab/>
        <w:t>5,1 %</w:t>
      </w:r>
    </w:p>
    <w:p w14:paraId="5190F252" w14:textId="77777777" w:rsidR="00A637EA" w:rsidRPr="00A51E4F" w:rsidRDefault="00A637EA" w:rsidP="00A637EA">
      <w:pPr>
        <w:numPr>
          <w:ilvl w:val="0"/>
          <w:numId w:val="8"/>
        </w:numPr>
        <w:tabs>
          <w:tab w:val="right" w:pos="6804"/>
          <w:tab w:val="right" w:pos="8789"/>
        </w:tabs>
        <w:autoSpaceDE w:val="0"/>
        <w:autoSpaceDN w:val="0"/>
        <w:spacing w:after="120"/>
        <w:ind w:left="567" w:firstLine="0"/>
      </w:pPr>
      <w:r w:rsidRPr="00A51E4F">
        <w:t>591 – daň z príjmu                                            50 792 €</w:t>
      </w:r>
      <w:r w:rsidRPr="00A51E4F">
        <w:tab/>
      </w:r>
      <w:r w:rsidRPr="00A51E4F">
        <w:tab/>
        <w:t>0,0 %</w:t>
      </w:r>
    </w:p>
    <w:p w14:paraId="40AD23F6" w14:textId="77777777" w:rsidR="00A637EA" w:rsidRPr="00A51E4F" w:rsidRDefault="00A637EA" w:rsidP="00A637EA">
      <w:pPr>
        <w:pStyle w:val="spravaodsek"/>
        <w:ind w:left="0" w:firstLine="0"/>
      </w:pPr>
      <w:r w:rsidRPr="00A51E4F">
        <w:lastRenderedPageBreak/>
        <w:t xml:space="preserve">Hlavnými nákladovými položkami verejných vysokých škôl na okruhu hlavnej činnosti v rámci účtu </w:t>
      </w:r>
      <w:r w:rsidRPr="00A51E4F">
        <w:rPr>
          <w:b/>
        </w:rPr>
        <w:t>501 – spotreba materiálu</w:t>
      </w:r>
      <w:r w:rsidRPr="00A51E4F">
        <w:t xml:space="preserve"> v roku 2023 boli náklady na prístroje a zariadenia laboratórií, ktoré nepatria do dlhodobého hmotného majetku (7 336 tis. €), chemikálie a iný materiál na zabezpečenie experimentálnej výučby (8 615 tis. €), nábytok       (3 235 tis.  €), papier (306 730 €) potraviny (2 051 tis. €), kancelárske potreby, papier a materiál (2 394 tis. €), knihy, časopisy a noviny (1 136 tis. €), stavebný, vodoinštalačný a elektroinštalačný materiál (2 296 €), čistiace, hygienické a dezinfekčné potreby (1 494 tis. €), pohonné hmoty a ostatný materiál na dopravu (773 487 €), ostatný materiál (10 586 tis. €) a iné analyticky sledov</w:t>
      </w:r>
      <w:r>
        <w:t>ané</w:t>
      </w:r>
      <w:r w:rsidRPr="00A51E4F">
        <w:t xml:space="preserve"> náklady (6 317 tis. €).</w:t>
      </w:r>
    </w:p>
    <w:p w14:paraId="4D495BA0" w14:textId="77777777" w:rsidR="00A637EA" w:rsidRPr="00A51E4F" w:rsidRDefault="00A637EA" w:rsidP="00A637EA">
      <w:pPr>
        <w:pStyle w:val="spravaodsek"/>
        <w:ind w:left="0" w:firstLine="0"/>
      </w:pPr>
      <w:r w:rsidRPr="00A51E4F">
        <w:t xml:space="preserve">Hlavnými nákladovými položkami v rámci účtu </w:t>
      </w:r>
      <w:r w:rsidRPr="00A51E4F">
        <w:rPr>
          <w:b/>
        </w:rPr>
        <w:t xml:space="preserve">502 – spotreba energie </w:t>
      </w:r>
      <w:r w:rsidRPr="00A51E4F">
        <w:t>v roku 2023 boli náklady na elektrickú energiu (14 373 tis. €), na tepelnú energiu (20 507 tis. €), na plyn   (13 849 tis.  €) a vodné a stočné (3 623 tis. €).</w:t>
      </w:r>
    </w:p>
    <w:p w14:paraId="124CD900" w14:textId="77777777" w:rsidR="00A637EA" w:rsidRPr="00A51E4F" w:rsidRDefault="00A637EA" w:rsidP="00A637EA">
      <w:pPr>
        <w:pStyle w:val="spravaodsek"/>
        <w:ind w:left="0" w:firstLine="0"/>
      </w:pPr>
      <w:r w:rsidRPr="00A51E4F">
        <w:t xml:space="preserve">Hlavnými nákladovými položkami v rámci účtu </w:t>
      </w:r>
      <w:r w:rsidRPr="00A51E4F">
        <w:rPr>
          <w:b/>
        </w:rPr>
        <w:t xml:space="preserve">511 – opravy a udržiavanie </w:t>
      </w:r>
      <w:r w:rsidRPr="00A51E4F">
        <w:t>v roku 2023 boli náklady na opravu a udržiavanie stavieb (9 115 tis. €), na opravy a udržiavanie strojov, prístrojov, zariadení a inventára (2 945 tis. €), na opravy dopravných prostriedkov (400 tis.  €), na opravy a udržiavanie prostriedkov IT (839 tis. €), údržba a opravy meracej techniky, telovýchovných  zariadení (231 tis.  €), ostatná údržba a opravy (703 tis. €), iné analyticky sledované náklady (851 tis. €).</w:t>
      </w:r>
    </w:p>
    <w:p w14:paraId="292DA09B" w14:textId="77777777" w:rsidR="00A637EA" w:rsidRPr="00A51E4F" w:rsidRDefault="00A637EA" w:rsidP="00A637EA">
      <w:pPr>
        <w:pStyle w:val="spravaodsek"/>
        <w:ind w:left="0" w:firstLine="0"/>
      </w:pPr>
      <w:r w:rsidRPr="00A51E4F">
        <w:t xml:space="preserve">Hlavnými nákladovými položkami v rámci účtu </w:t>
      </w:r>
      <w:r w:rsidRPr="00A51E4F">
        <w:rPr>
          <w:b/>
        </w:rPr>
        <w:t xml:space="preserve">512 – cestovné </w:t>
      </w:r>
      <w:r w:rsidRPr="00A51E4F">
        <w:t>v roku 2023 boli náklady na zahraničné cestovné (10 186 tis. €) a domáce cestovné (1 647 tis. €).</w:t>
      </w:r>
    </w:p>
    <w:p w14:paraId="56771859" w14:textId="77777777" w:rsidR="00A637EA" w:rsidRPr="00A51E4F" w:rsidRDefault="00A637EA" w:rsidP="00A637EA">
      <w:pPr>
        <w:pStyle w:val="spravaodsek"/>
        <w:ind w:left="0" w:firstLine="0"/>
      </w:pPr>
      <w:r w:rsidRPr="00A51E4F">
        <w:t xml:space="preserve">Náklady na účte </w:t>
      </w:r>
      <w:r w:rsidRPr="00A51E4F">
        <w:rPr>
          <w:b/>
        </w:rPr>
        <w:t>551 – odpisy dlhodobého nehmotného a hmotného majetku</w:t>
      </w:r>
      <w:r w:rsidRPr="00A51E4F">
        <w:t xml:space="preserve"> sa členia na náklady na </w:t>
      </w:r>
      <w:r w:rsidRPr="00A51E4F">
        <w:rPr>
          <w:b/>
        </w:rPr>
        <w:t xml:space="preserve">odpisy </w:t>
      </w:r>
      <w:r w:rsidRPr="00A51E4F">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14:paraId="31EDF775" w14:textId="77777777" w:rsidR="00A637EA" w:rsidRPr="00A51E4F" w:rsidRDefault="00A637EA" w:rsidP="00A637EA">
      <w:pPr>
        <w:pStyle w:val="spravaodsek"/>
        <w:ind w:left="0" w:firstLine="0"/>
      </w:pPr>
      <w:r w:rsidRPr="00A51E4F">
        <w:rPr>
          <w:b/>
        </w:rPr>
        <w:t>Hlavné položky výnosov</w:t>
      </w:r>
      <w:r w:rsidRPr="00A51E4F">
        <w:t xml:space="preserve"> verejných vysokých škôl </w:t>
      </w:r>
      <w:r w:rsidRPr="00A51E4F">
        <w:rPr>
          <w:b/>
        </w:rPr>
        <w:t>v hlavnej činnosti</w:t>
      </w:r>
      <w:r w:rsidRPr="00A51E4F">
        <w:t xml:space="preserve"> vrátane ich percentuálneho podielu na celkových výnosoch sú nasledovné (</w:t>
      </w:r>
      <w:r w:rsidRPr="00A51E4F">
        <w:rPr>
          <w:b/>
        </w:rPr>
        <w:t>tabuľka č. 20</w:t>
      </w:r>
      <w:r w:rsidRPr="00A51E4F">
        <w:t>):</w:t>
      </w:r>
    </w:p>
    <w:p w14:paraId="113B1747"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601 – tržby za vlastné výrobky</w:t>
      </w:r>
      <w:r w:rsidRPr="00A51E4F">
        <w:tab/>
        <w:t xml:space="preserve">669 874 € </w:t>
      </w:r>
      <w:r w:rsidRPr="00A51E4F">
        <w:tab/>
        <w:t>0,1 %</w:t>
      </w:r>
    </w:p>
    <w:p w14:paraId="22F8B51E"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602 – tržby z predaja služieb</w:t>
      </w:r>
      <w:r w:rsidRPr="00A51E4F">
        <w:tab/>
        <w:t>40 934 988 €</w:t>
      </w:r>
      <w:r w:rsidRPr="00A51E4F">
        <w:tab/>
        <w:t xml:space="preserve">  4,2 %</w:t>
      </w:r>
    </w:p>
    <w:p w14:paraId="3A490DD3"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604 – tržby za predaný tovar</w:t>
      </w:r>
      <w:r w:rsidRPr="00A51E4F">
        <w:tab/>
        <w:t>199 402 €</w:t>
      </w:r>
      <w:r w:rsidRPr="00A51E4F">
        <w:tab/>
        <w:t xml:space="preserve"> 0,0 %</w:t>
      </w:r>
    </w:p>
    <w:p w14:paraId="1FA42DE6"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648 – zákonné poplatky                                       63 485 790 €</w:t>
      </w:r>
      <w:r w:rsidRPr="00A51E4F">
        <w:tab/>
        <w:t xml:space="preserve">6,5 % </w:t>
      </w:r>
    </w:p>
    <w:p w14:paraId="788186A6"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649 – iné ostatné výnosy                                      49 744 366 €</w:t>
      </w:r>
      <w:r w:rsidRPr="00A51E4F">
        <w:tab/>
        <w:t>5,1 %</w:t>
      </w:r>
    </w:p>
    <w:p w14:paraId="1C17940E" w14:textId="77777777" w:rsidR="00A637EA" w:rsidRPr="00A51E4F" w:rsidRDefault="00A637EA" w:rsidP="00A637EA">
      <w:pPr>
        <w:numPr>
          <w:ilvl w:val="0"/>
          <w:numId w:val="9"/>
        </w:numPr>
        <w:tabs>
          <w:tab w:val="clear" w:pos="1500"/>
          <w:tab w:val="num" w:pos="927"/>
          <w:tab w:val="right" w:pos="6804"/>
          <w:tab w:val="right" w:pos="8789"/>
        </w:tabs>
        <w:autoSpaceDE w:val="0"/>
        <w:autoSpaceDN w:val="0"/>
        <w:ind w:left="567" w:firstLine="0"/>
      </w:pPr>
      <w:r w:rsidRPr="00A51E4F">
        <w:t xml:space="preserve">651 – tržby z predaja dlhodobého               </w:t>
      </w:r>
    </w:p>
    <w:p w14:paraId="4F979967" w14:textId="77777777" w:rsidR="00A637EA" w:rsidRPr="00A51E4F" w:rsidRDefault="00A637EA" w:rsidP="00A637EA">
      <w:pPr>
        <w:tabs>
          <w:tab w:val="right" w:pos="6804"/>
          <w:tab w:val="right" w:pos="8789"/>
        </w:tabs>
        <w:autoSpaceDE w:val="0"/>
        <w:autoSpaceDN w:val="0"/>
        <w:ind w:left="567"/>
      </w:pPr>
      <w:r w:rsidRPr="00A51E4F">
        <w:t xml:space="preserve">               nehmotného a hmotného majetku</w:t>
      </w:r>
      <w:r w:rsidRPr="00A51E4F">
        <w:tab/>
        <w:t xml:space="preserve">                1 123 240 €           </w:t>
      </w:r>
      <w:r w:rsidRPr="00A51E4F">
        <w:tab/>
        <w:t xml:space="preserve">     0,1 %</w:t>
      </w:r>
    </w:p>
    <w:p w14:paraId="05E4E6BA" w14:textId="77777777" w:rsidR="00A637EA" w:rsidRPr="00A51E4F" w:rsidRDefault="00A637EA" w:rsidP="00A637EA">
      <w:pPr>
        <w:tabs>
          <w:tab w:val="right" w:pos="6804"/>
          <w:tab w:val="right" w:pos="8789"/>
        </w:tabs>
        <w:autoSpaceDE w:val="0"/>
        <w:autoSpaceDN w:val="0"/>
        <w:ind w:left="567"/>
      </w:pPr>
      <w:r w:rsidRPr="00A51E4F">
        <w:t>7.   656 – výnosy z použitia fondu                              10 426 942 €                      1,1 %</w:t>
      </w:r>
    </w:p>
    <w:p w14:paraId="39742D09" w14:textId="77777777" w:rsidR="00A637EA" w:rsidRPr="00A51E4F" w:rsidRDefault="00A637EA" w:rsidP="00A637EA">
      <w:pPr>
        <w:tabs>
          <w:tab w:val="right" w:pos="6804"/>
          <w:tab w:val="right" w:pos="8789"/>
        </w:tabs>
        <w:autoSpaceDE w:val="0"/>
        <w:autoSpaceDN w:val="0"/>
      </w:pPr>
      <w:r w:rsidRPr="00A51E4F">
        <w:t xml:space="preserve">          8.  658 – výnosy z prenájmu majetku</w:t>
      </w:r>
      <w:r w:rsidRPr="00A51E4F">
        <w:tab/>
        <w:t>6 000 €</w:t>
      </w:r>
      <w:r w:rsidRPr="00A51E4F">
        <w:tab/>
        <w:t xml:space="preserve">        0,0 %</w:t>
      </w:r>
    </w:p>
    <w:p w14:paraId="38F08657" w14:textId="77777777" w:rsidR="00A637EA" w:rsidRPr="00A51E4F" w:rsidRDefault="00A637EA" w:rsidP="00A637EA">
      <w:pPr>
        <w:tabs>
          <w:tab w:val="right" w:pos="6804"/>
          <w:tab w:val="right" w:pos="8789"/>
        </w:tabs>
        <w:autoSpaceDE w:val="0"/>
        <w:autoSpaceDN w:val="0"/>
        <w:spacing w:after="120"/>
      </w:pPr>
      <w:r w:rsidRPr="00A51E4F">
        <w:t xml:space="preserve">          9.  691 – dotácie</w:t>
      </w:r>
      <w:r w:rsidRPr="00A51E4F">
        <w:tab/>
        <w:t xml:space="preserve">                       798 513 612 € </w:t>
      </w:r>
      <w:r w:rsidRPr="00A51E4F">
        <w:tab/>
        <w:t xml:space="preserve">      82,2 %</w:t>
      </w:r>
    </w:p>
    <w:p w14:paraId="7E5E89CC" w14:textId="77777777" w:rsidR="00A637EA" w:rsidRPr="00A51E4F" w:rsidRDefault="00A637EA" w:rsidP="00A637EA">
      <w:pPr>
        <w:pStyle w:val="spravaodsek"/>
        <w:ind w:left="0" w:firstLine="0"/>
      </w:pPr>
      <w:r w:rsidRPr="00A51E4F">
        <w:t xml:space="preserve">Hlavnou položkou v rámci účtu </w:t>
      </w:r>
      <w:r w:rsidRPr="00A51E4F">
        <w:rPr>
          <w:b/>
        </w:rPr>
        <w:t xml:space="preserve">601 – tržby za vlastné výrobky </w:t>
      </w:r>
      <w:r w:rsidRPr="00A51E4F">
        <w:t>boli výnosy za vlastné výrobky (673 409 €).</w:t>
      </w:r>
    </w:p>
    <w:p w14:paraId="0BD96148" w14:textId="77777777" w:rsidR="00A637EA" w:rsidRPr="00A51E4F" w:rsidRDefault="00A637EA" w:rsidP="00A637EA">
      <w:pPr>
        <w:pStyle w:val="spravaodsek"/>
        <w:ind w:left="0" w:firstLine="0"/>
      </w:pPr>
      <w:r w:rsidRPr="00A51E4F">
        <w:t xml:space="preserve">Hlavnou položkou v rámci účtu </w:t>
      </w:r>
      <w:r w:rsidRPr="00A51E4F">
        <w:rPr>
          <w:b/>
        </w:rPr>
        <w:t xml:space="preserve">602 – tržby z predaja služieb </w:t>
      </w:r>
      <w:r w:rsidRPr="00A51E4F">
        <w:t xml:space="preserve">boli najmä výnosy z ubytovania denných študentov (27 304 635 €), zo stravných lístkov študentov </w:t>
      </w:r>
      <w:r w:rsidRPr="00A51E4F">
        <w:br/>
        <w:t>(2 485 130 €), z ubytovania a stravovania iných fyzických osôb (1 290 252 €), iné analyticky sledované výnosy (9 857 899 €).</w:t>
      </w:r>
    </w:p>
    <w:p w14:paraId="2D75B889" w14:textId="77777777" w:rsidR="00A637EA" w:rsidRPr="00A51E4F" w:rsidRDefault="00A637EA" w:rsidP="00A637EA">
      <w:pPr>
        <w:pStyle w:val="spravaodsek"/>
        <w:ind w:left="0" w:firstLine="0"/>
      </w:pPr>
      <w:r w:rsidRPr="00A51E4F">
        <w:t xml:space="preserve">Hlavnými položkami v rámci účtu </w:t>
      </w:r>
      <w:r w:rsidRPr="00A51E4F">
        <w:rPr>
          <w:b/>
        </w:rPr>
        <w:t xml:space="preserve">648 – zákonné poplatky </w:t>
      </w:r>
      <w:r w:rsidRPr="00A51E4F">
        <w:t>boli</w:t>
      </w:r>
      <w:r w:rsidRPr="00A51E4F">
        <w:rPr>
          <w:b/>
        </w:rPr>
        <w:t xml:space="preserve"> výnosy zo školného</w:t>
      </w:r>
      <w:r w:rsidRPr="00A51E4F">
        <w:t xml:space="preserve"> </w:t>
      </w:r>
      <w:r w:rsidRPr="00A51E4F">
        <w:rPr>
          <w:b/>
        </w:rPr>
        <w:t>57 438 624 €</w:t>
      </w:r>
      <w:r w:rsidRPr="00A51E4F">
        <w:t xml:space="preserve"> (v tom 4 903 798 € za prekročenie štandardnej dĺžky štúdia v dennej forme, 564 047 € za cudzojazyčné štúdium a školné od cudzincov v dennej forme a 12 333 491 €školné za štúdium v externej forme štúdia, 12 100 € za súbežné štúdium), </w:t>
      </w:r>
      <w:r w:rsidRPr="00A51E4F">
        <w:rPr>
          <w:b/>
        </w:rPr>
        <w:t xml:space="preserve">výnosy z poplatkov </w:t>
      </w:r>
      <w:r w:rsidRPr="00A51E4F">
        <w:rPr>
          <w:b/>
        </w:rPr>
        <w:lastRenderedPageBreak/>
        <w:t>spojených so štúdiom</w:t>
      </w:r>
      <w:r w:rsidRPr="00A51E4F">
        <w:t xml:space="preserve"> </w:t>
      </w:r>
      <w:r w:rsidRPr="00A51E4F">
        <w:rPr>
          <w:b/>
        </w:rPr>
        <w:t xml:space="preserve">4 737 780 € </w:t>
      </w:r>
      <w:r w:rsidRPr="00A51E4F">
        <w:t>(v tom 3 392 553 € poplatky za prijímacie konanie, 475 106 € poplatky za rigorózne konanie, 761 061 €</w:t>
      </w:r>
      <w:r w:rsidRPr="00A51E4F">
        <w:rPr>
          <w:b/>
        </w:rPr>
        <w:t xml:space="preserve"> </w:t>
      </w:r>
      <w:r w:rsidRPr="00A51E4F">
        <w:t xml:space="preserve">výnosy za vydanie dokladov o štúdiu a ich kópií, 10 050 € za uznávanie rovnocennosti dokladov o štúdiu v rámci medzinárodných zmlúv a ďalšie analyticky samostatne nesledované výnosy). </w:t>
      </w:r>
    </w:p>
    <w:p w14:paraId="6E1CBBBE" w14:textId="5F5B55B8" w:rsidR="000F09B7" w:rsidRDefault="00A637EA" w:rsidP="000F09B7">
      <w:pPr>
        <w:pStyle w:val="spravaodsek"/>
        <w:ind w:left="0" w:firstLine="0"/>
      </w:pPr>
      <w:r w:rsidRPr="00A51E4F">
        <w:t xml:space="preserve">Hlavnými položkami v rámci účtu </w:t>
      </w:r>
      <w:r w:rsidRPr="00A51E4F">
        <w:rPr>
          <w:b/>
        </w:rPr>
        <w:t xml:space="preserve">691 – dotácie </w:t>
      </w:r>
      <w:r w:rsidRPr="00A51E4F">
        <w:t>boli bežné dotácie poskytnuté v roku 2023 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w:t>
      </w:r>
    </w:p>
    <w:p w14:paraId="4DF44AAF" w14:textId="3549D299" w:rsidR="000F09B7" w:rsidRPr="000F09B7" w:rsidRDefault="000F09B7" w:rsidP="000F09B7">
      <w:pPr>
        <w:pStyle w:val="Nadpis4"/>
        <w:rPr>
          <w:lang w:val="sk-SK"/>
        </w:rPr>
      </w:pPr>
      <w:bookmarkStart w:id="107" w:name="_Toc181703048"/>
      <w:r w:rsidRPr="00A51E4F">
        <w:rPr>
          <w:lang w:val="sk-SK"/>
        </w:rPr>
        <w:t>Kapitálové výdavky</w:t>
      </w:r>
      <w:bookmarkEnd w:id="107"/>
      <w:r w:rsidRPr="00A51E4F">
        <w:rPr>
          <w:lang w:val="sk-SK"/>
        </w:rPr>
        <w:t xml:space="preserve"> </w:t>
      </w:r>
    </w:p>
    <w:p w14:paraId="4275AB16" w14:textId="04849A36" w:rsidR="00A637EA" w:rsidRPr="00A51E4F" w:rsidRDefault="00A637EA" w:rsidP="000F09B7">
      <w:pPr>
        <w:pStyle w:val="spravaodsek"/>
        <w:ind w:left="0" w:firstLine="0"/>
      </w:pPr>
      <w:r w:rsidRPr="00A51E4F">
        <w:t xml:space="preserve">V roku 2023 boli verejným vysokým školám prostredníctvom kapitoly ministerstva poskytnuté zo štátneho rozpočtu kapitálové dotácie vo výške </w:t>
      </w:r>
      <w:r w:rsidRPr="000F09B7">
        <w:rPr>
          <w:b/>
        </w:rPr>
        <w:t>8 130 098€</w:t>
      </w:r>
      <w:r w:rsidRPr="00A51E4F">
        <w:t>.  Z tejto sumy bola čiastka 7 900 000 € určená na financovanie investičných projektov verejných vysokých škôl (rekonštrukcie, modernizácie, havárie a projektová dokumentácia).</w:t>
      </w:r>
    </w:p>
    <w:p w14:paraId="37314CA0" w14:textId="77777777" w:rsidR="00A637EA" w:rsidRPr="00A51E4F" w:rsidRDefault="00A637EA" w:rsidP="00A637EA">
      <w:pPr>
        <w:pStyle w:val="spravaodsek"/>
        <w:numPr>
          <w:ilvl w:val="0"/>
          <w:numId w:val="0"/>
        </w:numPr>
      </w:pPr>
    </w:p>
    <w:p w14:paraId="79556399" w14:textId="77777777" w:rsidR="00A637EA" w:rsidRPr="00A51E4F" w:rsidRDefault="00A637EA" w:rsidP="00A637EA">
      <w:pPr>
        <w:pStyle w:val="Nadpis2"/>
        <w:jc w:val="left"/>
      </w:pPr>
      <w:bookmarkStart w:id="108" w:name="_Toc136920272"/>
      <w:bookmarkStart w:id="109" w:name="_Toc264838402"/>
      <w:bookmarkStart w:id="110" w:name="_Toc181703049"/>
      <w:bookmarkEnd w:id="88"/>
      <w:r w:rsidRPr="00A51E4F">
        <w:t xml:space="preserve">Časť </w:t>
      </w:r>
      <w:bookmarkEnd w:id="108"/>
      <w:bookmarkEnd w:id="109"/>
      <w:r w:rsidRPr="00A51E4F">
        <w:t>III</w:t>
      </w:r>
      <w:bookmarkEnd w:id="110"/>
    </w:p>
    <w:p w14:paraId="5BDADDBD" w14:textId="77777777" w:rsidR="00A637EA" w:rsidRPr="00A51E4F" w:rsidRDefault="00A637EA" w:rsidP="00A637EA">
      <w:pPr>
        <w:pStyle w:val="Nadpis2-vavo"/>
        <w:numPr>
          <w:ilvl w:val="1"/>
          <w:numId w:val="1"/>
        </w:numPr>
        <w:ind w:left="0" w:firstLine="0"/>
      </w:pPr>
      <w:bookmarkStart w:id="111" w:name="_Toc136920273"/>
      <w:bookmarkStart w:id="112" w:name="_Toc264838403"/>
      <w:bookmarkStart w:id="113" w:name="_Toc181703050"/>
      <w:r w:rsidRPr="00A51E4F">
        <w:t>3. Záver k správe</w:t>
      </w:r>
      <w:bookmarkEnd w:id="111"/>
      <w:bookmarkEnd w:id="112"/>
      <w:bookmarkEnd w:id="113"/>
    </w:p>
    <w:p w14:paraId="767990EC" w14:textId="00ACCF4B" w:rsidR="00A637EA" w:rsidRPr="00A51E4F" w:rsidRDefault="00A637EA" w:rsidP="00A637EA">
      <w:pPr>
        <w:pStyle w:val="spravaodsek"/>
        <w:ind w:left="0" w:firstLine="0"/>
      </w:pPr>
      <w:r w:rsidRPr="00A51E4F">
        <w:t>V roku 202</w:t>
      </w:r>
      <w:r>
        <w:t>3</w:t>
      </w:r>
      <w:r w:rsidRPr="00A51E4F">
        <w:t xml:space="preserve"> bol celkový </w:t>
      </w:r>
      <w:r w:rsidRPr="00A51E4F">
        <w:rPr>
          <w:b/>
        </w:rPr>
        <w:t>počet študentov</w:t>
      </w:r>
      <w:r w:rsidRPr="00A51E4F">
        <w:t xml:space="preserve"> </w:t>
      </w:r>
      <w:r w:rsidRPr="00A51E4F">
        <w:rPr>
          <w:b/>
        </w:rPr>
        <w:t xml:space="preserve">137 680 </w:t>
      </w:r>
      <w:r w:rsidRPr="00A51E4F">
        <w:t>a nastal medziročný</w:t>
      </w:r>
      <w:r w:rsidRPr="00A51E4F">
        <w:rPr>
          <w:b/>
        </w:rPr>
        <w:t xml:space="preserve"> nárast </w:t>
      </w:r>
      <w:r w:rsidRPr="00A51E4F">
        <w:t xml:space="preserve">počtu študentov vysokých škôl </w:t>
      </w:r>
      <w:r w:rsidRPr="00A51E4F">
        <w:rPr>
          <w:b/>
        </w:rPr>
        <w:t>o</w:t>
      </w:r>
      <w:r w:rsidRPr="00A51E4F">
        <w:t> </w:t>
      </w:r>
      <w:r w:rsidRPr="00A51E4F">
        <w:rPr>
          <w:b/>
        </w:rPr>
        <w:t>1 512 (1,1 %)</w:t>
      </w:r>
      <w:r w:rsidRPr="00A51E4F">
        <w:t xml:space="preserve">, Počet študentov </w:t>
      </w:r>
      <w:r>
        <w:t xml:space="preserve">z cudziny </w:t>
      </w:r>
      <w:r w:rsidRPr="00A51E4F">
        <w:t>sa medziročne zvýšil o 3,28 % (celkom o </w:t>
      </w:r>
      <w:r w:rsidRPr="00A51E4F">
        <w:rPr>
          <w:b/>
        </w:rPr>
        <w:t xml:space="preserve">696 </w:t>
      </w:r>
      <w:r w:rsidRPr="00A51E4F">
        <w:t>študentov). Pokračoval nárast platov zamestnancov verejných vysokých škôl, pričom priemerný plat vysokoškolského učiteľa verejnej vysokej školy narástol o 9,52 % v porovnaní s rokom 2022 a dosiahol hodnotu 2 000,2 € mesačne a priemerný plat profesora verejnej vysokej školy bol 2 683,0 € mesačne (nárast o 7,85 %).</w:t>
      </w:r>
    </w:p>
    <w:p w14:paraId="30B991D7" w14:textId="3D0BE9B1" w:rsidR="00A637EA" w:rsidRPr="00A51E4F" w:rsidRDefault="00A637EA" w:rsidP="00A637EA">
      <w:pPr>
        <w:pStyle w:val="spravaodsek"/>
        <w:ind w:left="0" w:firstLine="0"/>
      </w:pPr>
      <w:r w:rsidRPr="00A51E4F">
        <w:t xml:space="preserve">V priebehu roka 2023 </w:t>
      </w:r>
      <w:r w:rsidRPr="00A51E4F">
        <w:rPr>
          <w:b/>
        </w:rPr>
        <w:t>riadne skončilo vysokoškolské štúdium</w:t>
      </w:r>
      <w:r w:rsidRPr="00A51E4F">
        <w:t xml:space="preserve"> na verejných a súkromných vysokých školách </w:t>
      </w:r>
      <w:r w:rsidRPr="00A51E4F">
        <w:rPr>
          <w:b/>
        </w:rPr>
        <w:t>35 006</w:t>
      </w:r>
      <w:r w:rsidRPr="00A51E4F">
        <w:t xml:space="preserve"> </w:t>
      </w:r>
      <w:r w:rsidRPr="00A51E4F">
        <w:rPr>
          <w:b/>
        </w:rPr>
        <w:t>študentov</w:t>
      </w:r>
      <w:r w:rsidRPr="00A51E4F">
        <w:t xml:space="preserve">, čo predstavuje medziročný </w:t>
      </w:r>
      <w:r w:rsidRPr="00A51E4F">
        <w:rPr>
          <w:b/>
        </w:rPr>
        <w:t>pokles o 1,35 %</w:t>
      </w:r>
      <w:r w:rsidRPr="00A51E4F">
        <w:t xml:space="preserve"> (478 absolventov)</w:t>
      </w:r>
      <w:r>
        <w:t>,</w:t>
      </w:r>
      <w:r w:rsidRPr="00A51E4F">
        <w:t xml:space="preserve"> z nich 19 207 (54,87 %) v spoločenských vedách. V rámci lekárskych vied a zdravotníckych vied skončilo štúdium 4 478 študentov (12,79 %) a v rámci technických vied to bolo spolu 4 173 študentov (11,92 %). Absolventi doktorandského štúdia tvorili 3,67 % z počtu absolventov</w:t>
      </w:r>
      <w:r w:rsidR="00CF04F6">
        <w:t>.</w:t>
      </w:r>
    </w:p>
    <w:p w14:paraId="6C5FFC58" w14:textId="77777777" w:rsidR="00F75DF2" w:rsidRDefault="00A637EA" w:rsidP="00F75DF2">
      <w:pPr>
        <w:pStyle w:val="spravaodsek"/>
        <w:ind w:left="0" w:firstLine="0"/>
      </w:pPr>
      <w:r w:rsidRPr="00A51E4F">
        <w:t xml:space="preserve">V posledných rokoch kontinuálne rástla miera participácie populácie na vysokoškolskom vzdelávaní. </w:t>
      </w:r>
      <w:r w:rsidRPr="00A51E4F">
        <w:rPr>
          <w:b/>
        </w:rPr>
        <w:t>V roku 202</w:t>
      </w:r>
      <w:r>
        <w:rPr>
          <w:b/>
        </w:rPr>
        <w:t>3</w:t>
      </w:r>
      <w:r w:rsidRPr="00A51E4F">
        <w:rPr>
          <w:b/>
        </w:rPr>
        <w:t xml:space="preserve"> podiel osôb s dosiahnutým terciárnym vzdelaním vo vekovej kohorte 25-34 rokov dosiahol 39,8 %</w:t>
      </w:r>
      <w:r w:rsidRPr="00A51E4F">
        <w:rPr>
          <w:rStyle w:val="Odkaznapoznmkupodiarou"/>
          <w:b/>
        </w:rPr>
        <w:footnoteReference w:id="23"/>
      </w:r>
      <w:r w:rsidRPr="00A51E4F">
        <w:t>, oproti roku 2022 došlo k miernemu nárastu o 0,7 %. Priemer EÚ v tejto vekovej štruktúre v roku 202</w:t>
      </w:r>
      <w:r>
        <w:t>3</w:t>
      </w:r>
      <w:r w:rsidRPr="00A51E4F">
        <w:t xml:space="preserve"> predstavuje 43,1 %, pričom priemer krajín OECD</w:t>
      </w:r>
      <w:r w:rsidRPr="00A51E4F">
        <w:rPr>
          <w:rStyle w:val="Odkaznapoznmkupodiarou"/>
          <w:b/>
        </w:rPr>
        <w:footnoteReference w:id="24"/>
      </w:r>
      <w:r w:rsidRPr="00A51E4F">
        <w:t xml:space="preserve"> v roku 2022 bol 47,4</w:t>
      </w:r>
      <w:r>
        <w:t xml:space="preserve"> </w:t>
      </w:r>
      <w:r w:rsidRPr="00A51E4F">
        <w:t>%. Vyšší percentuálny podiel krajín OECD je zabezpečený na úrovni prvého stupňa, či krátkych terciárnych programov, v Slovenskej republike väčšina občanov získava vysokoškolské vzdelanie druhého stupňa</w:t>
      </w:r>
      <w:r w:rsidR="00F75DF2">
        <w:t xml:space="preserve">. </w:t>
      </w:r>
    </w:p>
    <w:p w14:paraId="0431BB11" w14:textId="02D1EEC3" w:rsidR="00F75DF2" w:rsidRDefault="00A637EA" w:rsidP="00F75DF2">
      <w:pPr>
        <w:pStyle w:val="spravaodsek"/>
        <w:ind w:left="0" w:firstLine="0"/>
      </w:pPr>
      <w:r w:rsidRPr="00A51E4F">
        <w:t>Na rozdiel od roku 2022, kedy vysoké školy aj naďalej pokračovali v upravenej organizácii výučby v dôsledku šírenia pandémie ochorenia COVID-19, v roku 2023 sa všetky vysoké školy vrátili k štandardnej forme výuky.</w:t>
      </w:r>
      <w:r w:rsidR="00F75DF2">
        <w:t xml:space="preserve"> </w:t>
      </w:r>
      <w:r w:rsidRPr="00A51E4F">
        <w:t>SAAVŠ v roku 2023 začala 33 konaní o posúdení vnútorného systému kvality a jeho implementácie so štandardmi na všetkých vysokých školách. Systém a jeho štruktúry bez komplikácií zvládli tie najzásadnejšie výzvy tejto komplexnej úlohy a vytvorili všetky predpoklady na jej úspešné dokončenie vydaním príslušných rozhodnutí v zákonom stanovenom limite</w:t>
      </w:r>
      <w:r w:rsidR="00F75DF2">
        <w:t xml:space="preserve">. </w:t>
      </w:r>
    </w:p>
    <w:p w14:paraId="1D4B6444" w14:textId="14888F55" w:rsidR="00A637EA" w:rsidRPr="00A51E4F" w:rsidRDefault="00F75DF2" w:rsidP="00F75DF2">
      <w:pPr>
        <w:pStyle w:val="spravaodsek"/>
        <w:ind w:left="0" w:firstLine="0"/>
      </w:pPr>
      <w:r>
        <w:lastRenderedPageBreak/>
        <w:t xml:space="preserve">V </w:t>
      </w:r>
      <w:r w:rsidRPr="00A51E4F">
        <w:t>oblasti internacionalizácie agentúra v roku 2023 úspešne ukončila externé posudzovanie agentúry zo strany Európskej asociácie pre zabezpečovanie kvality vysokoškolského vzdelávania (ENQA). Návšteva panelu expertov ENQA v sídle agentúry v marci 2023 bola poslednou etapou hodnotenia a vyústila do zverejnenia pozitívnej hodnotiacej správy. Na jej základe bola agentúra v decembri 2023 zapísaná do Európskeho registra zabezpečovania kvality vysokoškolského vzdelávania</w:t>
      </w:r>
      <w:r>
        <w:t xml:space="preserve"> (EQAR)</w:t>
      </w:r>
      <w:r w:rsidR="00CD0002">
        <w:t>.</w:t>
      </w:r>
    </w:p>
    <w:p w14:paraId="02FC6D43" w14:textId="77777777" w:rsidR="00F75DF2" w:rsidRDefault="00A637EA" w:rsidP="00F75DF2">
      <w:pPr>
        <w:pStyle w:val="spravaodsek"/>
        <w:ind w:left="0" w:firstLine="0"/>
      </w:pPr>
      <w:r w:rsidRPr="00A51E4F">
        <w:t>Novela zákona o uznávaní dokladov o vzdelaní a o uznávaní odborných kvalifikácií a o zmene a doplnení niektorých zákonov v znení neskorších predpisov priniesla predovšetkým zmenu v oblasti regulovaných povolaní, na ktoré je potrebné splniť určité kvalifikačné predpoklady stanovené špeciálnymi právnymi predpismi. Vo vzťahu k regulovaným povolaniam predmetná novela upravuje podmienky uloženia kompenzačného opatrenia, pravidlá preskúmania odbornej kvalifikácie na účely poskytovania služieb a taktiež ovládanie štátneho jazyka</w:t>
      </w:r>
      <w:r w:rsidR="00F75DF2">
        <w:t xml:space="preserve">. </w:t>
      </w:r>
    </w:p>
    <w:p w14:paraId="1D928AC4" w14:textId="628E2A5F" w:rsidR="00A637EA" w:rsidRPr="00A51E4F" w:rsidRDefault="00A637EA" w:rsidP="00F75DF2">
      <w:pPr>
        <w:pStyle w:val="spravaodsek"/>
        <w:ind w:left="0" w:firstLine="0"/>
      </w:pPr>
      <w:r w:rsidRPr="00A51E4F">
        <w:t xml:space="preserve">Zákonom o Fonde na podporu vzdelávania v znení neskorších predpisov sa upravila lehota na doručenie žiadostí o pôžičku v prípade ak študent žiada o pôžičku na úhradu školného, ktoré je podmienkou zápisu na štúdium alebo do ďalšej časti štúdia. Taktiež upravuje podmienky splácania pôžičky dlžníkom, keď môže splatiť pôžičku a úroky alebo ich časť predčasne bez úhrady poplatkov alebo iných nákladov súvisiacich s predčasným splatením pôžičky alebo jej časti, ak tak urobí najskôr po začatí plynutia lehoty splatnosti. </w:t>
      </w:r>
    </w:p>
    <w:p w14:paraId="19E23415" w14:textId="77777777" w:rsidR="00A637EA" w:rsidRPr="00A51E4F" w:rsidRDefault="00A637EA" w:rsidP="00A637EA">
      <w:pPr>
        <w:pStyle w:val="spravaodsek"/>
        <w:ind w:left="0" w:firstLine="0"/>
      </w:pPr>
      <w:r w:rsidRPr="00A51E4F">
        <w:t xml:space="preserve">V roku 2023 boli verejným vysokým školám prostredníctvom kapitoly ministerstva poskytnuté zo štátneho rozpočtu kapitálové dotácie vo výške 8 130 098€.  Z tejto sumy bola čiastka 7 900 000 € určená na financovanie investičných projektov verejných vysokých škôl (rekonštrukcie, modernizácie, havárie a projektová dokumentácia). </w:t>
      </w:r>
    </w:p>
    <w:p w14:paraId="15F4C9EC" w14:textId="3481B624" w:rsidR="00A637EA" w:rsidRPr="00A51E4F" w:rsidRDefault="00A637EA" w:rsidP="00A637EA">
      <w:pPr>
        <w:pStyle w:val="spravaodsek"/>
        <w:ind w:left="0" w:firstLine="0"/>
      </w:pPr>
      <w:r w:rsidRPr="00A51E4F">
        <w:t xml:space="preserve">V rámci implementácie Reformy 2 Komponentu 8 Plánu obnovy a odolnosti s názvom Zavedenie systému periodického hodnotenia vedeckého výkonu boli v roku 2023 prezentované na konferencii VER 2022  výsledky hodnotenia, spätná väzba od žiadateľov a pohľad hodnotiteľov na proces VER 2022. Taktiež bola vykonaná analýza predátorských vedeckých časopisov a analýza prezentácie výsledkov VER 2022 na sociálnych sieťach vysokých škôl (VVŠ) a výskumných inštitúcií (VVI) a ich jednotlivých súčastí. Prebiehali rokovania s cieľom zlepšiť procesnú, technickú a organizačnú stránku pripravovaného cyklu periodického hodnotenia VER 2026. Uskutočnili sa </w:t>
      </w:r>
      <w:proofErr w:type="spellStart"/>
      <w:r w:rsidRPr="00A51E4F">
        <w:t>webináre</w:t>
      </w:r>
      <w:proofErr w:type="spellEnd"/>
      <w:r w:rsidRPr="00A51E4F">
        <w:t xml:space="preserve"> pre výchovných poradcov študentov končiacich ročníkov stredných škôl (SŠ) o výsledkoch periodického hodnotenia VER 2022 a zorganizovalo sa turné po VVŠ a VVI, zamerané na prepojenie niektorých ukazovateľov výkonnostných zmlúv s periodickým hodnotením VER 2022. </w:t>
      </w:r>
    </w:p>
    <w:p w14:paraId="6AF3105D" w14:textId="3A591A6F" w:rsidR="00A637EA" w:rsidRDefault="00374034" w:rsidP="00A637EA">
      <w:pPr>
        <w:pStyle w:val="spravaodsek"/>
        <w:ind w:left="0" w:firstLine="0"/>
      </w:pPr>
      <w:r>
        <w:t>Ministerstvo</w:t>
      </w:r>
      <w:r w:rsidR="00A637EA" w:rsidRPr="00A51E4F">
        <w:t xml:space="preserve"> poskytlo v roku 202</w:t>
      </w:r>
      <w:r w:rsidR="00E83E0D">
        <w:t>3</w:t>
      </w:r>
      <w:bookmarkStart w:id="114" w:name="_GoBack"/>
      <w:bookmarkEnd w:id="114"/>
      <w:r w:rsidR="00A637EA" w:rsidRPr="00A51E4F">
        <w:t xml:space="preserve"> štipendiá slovenským vysokoškolským študentom v rámci štipendijnej schémy „Študuj doma, Slovensko ťa odmení“. Štipendiá boli udelené v dvoch skupinách – „najväčším talentom medzi maturantmi“ a „nadpriemerným študentom zo sociálne znevýhodneného prostredia alebo špecifických skupín“. Finančné prostriedky pochádzali z Fondu obnovy a odolnosti, komponentu 10 „Lákanie a udržanie talentov“. Štipendiá sú vo výške 3 000 € na akademický rok, resp. 9 000 € za tri </w:t>
      </w:r>
      <w:r w:rsidR="00A637EA">
        <w:t xml:space="preserve">akademické </w:t>
      </w:r>
      <w:r w:rsidR="00A637EA" w:rsidRPr="00A51E4F">
        <w:t>roky štúdia. Štipendiá sa poskytujú  počas prvých troch rokov vysokoškolského štúdia študijných programov I. stupňa alebo spájajúcich I. a II. stupeň štúdia v dennej forme a vyplácajú sa prostredníctvom vysokých škôl. V skupine „nadpriemerní študenti, ktorí sú zo sociálne znevýhodneného prostredia alebo patria do špecifických znevýhodnených skupín“ bolo doručených 608  žiadostí, z toho podporených bolo 459 študentov. Celkovo bolo podporených 1556 domácich študentov</w:t>
      </w:r>
      <w:r w:rsidR="00A637EA">
        <w:t xml:space="preserve"> a 34 zahraničných študentov</w:t>
      </w:r>
      <w:r w:rsidR="00CD0002">
        <w:t>.</w:t>
      </w:r>
    </w:p>
    <w:p w14:paraId="19438A14" w14:textId="5EF6FE7E" w:rsidR="003519AC" w:rsidRDefault="003519AC" w:rsidP="003519AC">
      <w:pPr>
        <w:pStyle w:val="spravaodsek"/>
        <w:ind w:left="0" w:firstLine="0"/>
      </w:pPr>
      <w:r>
        <w:t>V</w:t>
      </w:r>
      <w:r w:rsidRPr="006A1C56">
        <w:t xml:space="preserve"> rámci Komponent</w:t>
      </w:r>
      <w:r>
        <w:t>u</w:t>
      </w:r>
      <w:r w:rsidRPr="006A1C56">
        <w:t xml:space="preserve"> 10</w:t>
      </w:r>
      <w:r w:rsidR="00432041">
        <w:t xml:space="preserve"> (</w:t>
      </w:r>
      <w:r w:rsidR="00432041" w:rsidRPr="006A1C56">
        <w:t>Investíci</w:t>
      </w:r>
      <w:r w:rsidR="00432041">
        <w:t>a</w:t>
      </w:r>
      <w:r w:rsidR="00432041" w:rsidRPr="006A1C56">
        <w:t xml:space="preserve"> 4</w:t>
      </w:r>
      <w:r w:rsidR="00432041">
        <w:t>)</w:t>
      </w:r>
      <w:r w:rsidRPr="006A1C56">
        <w:t xml:space="preserve"> Plánu obnovy a odolnosti</w:t>
      </w:r>
      <w:r>
        <w:t xml:space="preserve">, ktorý je zameraný </w:t>
      </w:r>
      <w:r w:rsidRPr="006A1C56">
        <w:t xml:space="preserve">na </w:t>
      </w:r>
      <w:r>
        <w:t>l</w:t>
      </w:r>
      <w:r w:rsidRPr="006A1C56">
        <w:t>ákanie a udržanie talentov</w:t>
      </w:r>
      <w:r>
        <w:t xml:space="preserve"> vyhlásilo v roku 2023 ministerstvo 2 výzvy. Prvou bola v</w:t>
      </w:r>
      <w:r w:rsidRPr="003519AC">
        <w:t>ýzv</w:t>
      </w:r>
      <w:r>
        <w:t>a</w:t>
      </w:r>
      <w:r w:rsidRPr="003519AC">
        <w:t xml:space="preserve"> </w:t>
      </w:r>
      <w:r w:rsidRPr="003519AC">
        <w:lastRenderedPageBreak/>
        <w:t>pre audit úrovne internacionalizácie a implementáci</w:t>
      </w:r>
      <w:r>
        <w:t>a</w:t>
      </w:r>
      <w:r w:rsidRPr="003519AC">
        <w:t xml:space="preserve"> projektov internacionalizácie vysokých škôl a verejných výskumných inštitúcií</w:t>
      </w:r>
      <w:r>
        <w:t xml:space="preserve"> s celkovou výškou </w:t>
      </w:r>
      <w:r w:rsidR="00432041">
        <w:t xml:space="preserve">dotácie </w:t>
      </w:r>
      <w:r w:rsidRPr="00C051BE">
        <w:t xml:space="preserve">6 </w:t>
      </w:r>
      <w:r>
        <w:t>000</w:t>
      </w:r>
      <w:r w:rsidRPr="00C051BE">
        <w:t xml:space="preserve"> 000 EUR </w:t>
      </w:r>
      <w:r>
        <w:t>pre</w:t>
      </w:r>
      <w:r w:rsidRPr="00C051BE">
        <w:t xml:space="preserve"> 10 </w:t>
      </w:r>
      <w:r w:rsidR="00432041">
        <w:t xml:space="preserve">vysokoškolských </w:t>
      </w:r>
      <w:r w:rsidRPr="00C051BE">
        <w:t>inštitúcií.</w:t>
      </w:r>
      <w:r>
        <w:t xml:space="preserve"> Cieľom výzvy je posúdiť úroveň aktivít internacionalizácie vysokých škôl a identifikovať ich silné a slabé stránky. Druhou bola v</w:t>
      </w:r>
      <w:r w:rsidRPr="003519AC">
        <w:t>ýzva na podporu projektov propagácie vysokých škôl v</w:t>
      </w:r>
      <w:r>
        <w:t> </w:t>
      </w:r>
      <w:r w:rsidRPr="003519AC">
        <w:t>zahraničí</w:t>
      </w:r>
      <w:r>
        <w:t xml:space="preserve"> v celkovom objeme </w:t>
      </w:r>
      <w:r w:rsidRPr="00E540AC">
        <w:t>4</w:t>
      </w:r>
      <w:r>
        <w:t xml:space="preserve">55 </w:t>
      </w:r>
      <w:r w:rsidRPr="00E540AC">
        <w:t>0</w:t>
      </w:r>
      <w:r>
        <w:t>00</w:t>
      </w:r>
      <w:r w:rsidRPr="00E540AC">
        <w:t xml:space="preserve"> </w:t>
      </w:r>
      <w:r w:rsidRPr="00A51E4F">
        <w:t>€</w:t>
      </w:r>
      <w:r w:rsidRPr="006A1C56">
        <w:t xml:space="preserve"> </w:t>
      </w:r>
      <w:r>
        <w:t>pre 10 vysokých škôl.</w:t>
      </w:r>
      <w:r w:rsidRPr="003519AC">
        <w:t xml:space="preserve"> </w:t>
      </w:r>
      <w:r>
        <w:t>Výzva podpor</w:t>
      </w:r>
      <w:r w:rsidR="00432041">
        <w:t>ila</w:t>
      </w:r>
      <w:r w:rsidRPr="006A1C56">
        <w:t xml:space="preserve"> projekt</w:t>
      </w:r>
      <w:r>
        <w:t>y</w:t>
      </w:r>
      <w:r w:rsidRPr="006A1C56">
        <w:t xml:space="preserve"> vysokých škôl zameraných na návštevy zahraničných veľtrhov a podujatí pre nábor študentov a propagáciu možností štúdia pre zahraničných študentov. </w:t>
      </w:r>
    </w:p>
    <w:p w14:paraId="4CEC97CD" w14:textId="758EAA31" w:rsidR="00A637EA" w:rsidRDefault="003519AC" w:rsidP="003519AC">
      <w:pPr>
        <w:pStyle w:val="spravaodsek"/>
        <w:ind w:left="0" w:firstLine="0"/>
      </w:pPr>
      <w:r>
        <w:t>V rámci Investície 4 m</w:t>
      </w:r>
      <w:r w:rsidRPr="00C051BE">
        <w:t>inisterstvo vyhl</w:t>
      </w:r>
      <w:r>
        <w:t>á</w:t>
      </w:r>
      <w:r w:rsidRPr="00C051BE">
        <w:t>s</w:t>
      </w:r>
      <w:r>
        <w:t>ilo</w:t>
      </w:r>
      <w:r w:rsidRPr="00C051BE">
        <w:t xml:space="preserve"> </w:t>
      </w:r>
      <w:r>
        <w:t>„</w:t>
      </w:r>
      <w:r w:rsidRPr="003519AC">
        <w:t>Výzv</w:t>
      </w:r>
      <w:r>
        <w:t>u</w:t>
      </w:r>
      <w:r w:rsidRPr="003519AC">
        <w:t xml:space="preserve"> pre audit úrovne internacionalizácie a implementáci</w:t>
      </w:r>
      <w:r>
        <w:t>u</w:t>
      </w:r>
      <w:r w:rsidRPr="003519AC">
        <w:t xml:space="preserve"> projektov internacionalizácie vysokých škôl a verejných výskumných inštitúcií</w:t>
      </w:r>
      <w:r w:rsidR="00092494">
        <w:t xml:space="preserve">. </w:t>
      </w:r>
      <w:r w:rsidR="00A637EA" w:rsidRPr="00A51E4F">
        <w:t>V roku 202</w:t>
      </w:r>
      <w:r w:rsidR="00F75DF2">
        <w:t>3</w:t>
      </w:r>
      <w:r w:rsidR="00A637EA" w:rsidRPr="00A51E4F">
        <w:t xml:space="preserve"> bolo 5 slovenských vysokých škôl súčasťou aliancií Európskych univerzít. Univerzita Komenského v Bratislave pôsobila v</w:t>
      </w:r>
      <w:r w:rsidR="00A637EA" w:rsidRPr="00840B50">
        <w:rPr>
          <w:rFonts w:eastAsia="Times New Roman"/>
        </w:rPr>
        <w:t xml:space="preserve"> </w:t>
      </w:r>
      <w:r w:rsidR="00A637EA" w:rsidRPr="00A51E4F">
        <w:t xml:space="preserve">rámci aliancie ENLIGHT, Technická univerzita v Košiciach bola súčasťou aliancie Európskych univerzít ULYSSEUS, Slovenská poľnohospodárska univerzita naďalej pôsobila ako hlavný koordinátor v rámci aliancie INVEST. Slovenská technická univerzita v roku 2023 v rámci konzorcia </w:t>
      </w:r>
      <w:proofErr w:type="spellStart"/>
      <w:r w:rsidR="00A637EA" w:rsidRPr="00A51E4F">
        <w:t>EULiST</w:t>
      </w:r>
      <w:proofErr w:type="spellEnd"/>
      <w:r w:rsidR="00A637EA" w:rsidRPr="00A51E4F">
        <w:t xml:space="preserve"> získala spolu so svojimi partnermi projekt Európske univerzity, ktorý začala realizovať v novembri 2023. Vysoká škola múzických umení spolu s partnermi v aliancii </w:t>
      </w:r>
      <w:proofErr w:type="spellStart"/>
      <w:r w:rsidR="00A637EA" w:rsidRPr="00A51E4F">
        <w:t>FilmEU</w:t>
      </w:r>
      <w:proofErr w:type="spellEnd"/>
      <w:r w:rsidR="00A637EA" w:rsidRPr="00A51E4F">
        <w:t xml:space="preserve">+ </w:t>
      </w:r>
      <w:r w:rsidR="00A637EA">
        <w:t>koncom roka</w:t>
      </w:r>
      <w:r w:rsidR="00A637EA" w:rsidRPr="00A51E4F">
        <w:t xml:space="preserve"> 2023 oficiálne začal</w:t>
      </w:r>
      <w:r w:rsidR="00A637EA">
        <w:t>a</w:t>
      </w:r>
      <w:r w:rsidR="00A637EA" w:rsidRPr="00A51E4F">
        <w:t xml:space="preserve"> 4 ročný proces budovania Európskej Aliancie Univerzít </w:t>
      </w:r>
      <w:proofErr w:type="spellStart"/>
      <w:r w:rsidR="00A637EA" w:rsidRPr="00A51E4F">
        <w:t>F</w:t>
      </w:r>
      <w:r w:rsidR="00A637EA">
        <w:t>ilm</w:t>
      </w:r>
      <w:r w:rsidR="00A637EA" w:rsidRPr="00A51E4F">
        <w:t>EU</w:t>
      </w:r>
      <w:proofErr w:type="spellEnd"/>
      <w:r w:rsidR="00A637EA" w:rsidRPr="00A51E4F">
        <w:t xml:space="preserve">+. </w:t>
      </w:r>
    </w:p>
    <w:p w14:paraId="2B886AD7" w14:textId="11F28676" w:rsidR="00A637EA" w:rsidRPr="00A51E4F" w:rsidRDefault="00A637EA" w:rsidP="00A637EA">
      <w:pPr>
        <w:pStyle w:val="spravaodsek"/>
        <w:numPr>
          <w:ilvl w:val="0"/>
          <w:numId w:val="0"/>
        </w:numPr>
      </w:pPr>
      <w:r w:rsidRPr="00A51E4F">
        <w:t>V nadväznosti na zverejnené výsledky Erasmus+ výzvy Európskej komisie, vyhlásenej v roku 2022, si ďalšie 3 vysoké školy</w:t>
      </w:r>
      <w:r w:rsidR="00A05682">
        <w:t xml:space="preserve"> (UMB, UNIZA, TRUNI)</w:t>
      </w:r>
      <w:r w:rsidRPr="00A51E4F">
        <w:t xml:space="preserve"> podali projekt Európskych univerzít, ktoré ale neboli </w:t>
      </w:r>
      <w:r w:rsidR="00A05682">
        <w:t xml:space="preserve">v roku 2023 </w:t>
      </w:r>
      <w:r w:rsidRPr="00A51E4F">
        <w:t xml:space="preserve">úspešné. </w:t>
      </w:r>
      <w:r w:rsidR="00A05682">
        <w:t>Všetky 3 vysoké školy sa zapojili do nasledujúcej 5. výzvy Erasmus+ a</w:t>
      </w:r>
      <w:r w:rsidR="00432041">
        <w:t> ich projekty boli</w:t>
      </w:r>
      <w:r w:rsidR="00A05682">
        <w:t xml:space="preserve"> vyhodnotene ako úspešné</w:t>
      </w:r>
      <w:r w:rsidR="000F09B7">
        <w:t xml:space="preserve"> v roku 2024</w:t>
      </w:r>
      <w:r w:rsidR="00A05682">
        <w:t xml:space="preserve">. </w:t>
      </w:r>
      <w:r w:rsidR="000F09B7">
        <w:t xml:space="preserve"> </w:t>
      </w:r>
    </w:p>
    <w:p w14:paraId="2B778C01" w14:textId="77777777" w:rsidR="00A637EA" w:rsidRDefault="00A637EA"/>
    <w:sectPr w:rsidR="00A637EA" w:rsidSect="001D603F">
      <w:type w:val="continuous"/>
      <w:pgSz w:w="11906" w:h="16838"/>
      <w:pgMar w:top="1417" w:right="1417" w:bottom="1417" w:left="1560" w:header="708" w:footer="708" w:gutter="0"/>
      <w:pgNumType w:start="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EC12A" w14:textId="77777777" w:rsidR="00DE1600" w:rsidRDefault="00DE1600" w:rsidP="00A637EA">
      <w:r>
        <w:separator/>
      </w:r>
    </w:p>
  </w:endnote>
  <w:endnote w:type="continuationSeparator" w:id="0">
    <w:p w14:paraId="7933108E" w14:textId="77777777" w:rsidR="00DE1600" w:rsidRDefault="00DE1600" w:rsidP="00A6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C93EA" w14:textId="77777777" w:rsidR="003051FC" w:rsidRDefault="003051FC">
    <w:pPr>
      <w:pStyle w:val="Pta"/>
      <w:jc w:val="center"/>
    </w:pPr>
  </w:p>
  <w:p w14:paraId="66A356DD" w14:textId="77777777" w:rsidR="003051FC" w:rsidRDefault="003051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6909"/>
      <w:docPartObj>
        <w:docPartGallery w:val="Page Numbers (Bottom of Page)"/>
        <w:docPartUnique/>
      </w:docPartObj>
    </w:sdtPr>
    <w:sdtEndPr/>
    <w:sdtContent>
      <w:p w14:paraId="5D50CD94" w14:textId="77777777" w:rsidR="003051FC" w:rsidRDefault="003051FC">
        <w:pPr>
          <w:pStyle w:val="Pta"/>
          <w:jc w:val="center"/>
        </w:pPr>
        <w:r>
          <w:fldChar w:fldCharType="begin"/>
        </w:r>
        <w:r>
          <w:instrText>PAGE   \* MERGEFORMAT</w:instrText>
        </w:r>
        <w:r>
          <w:fldChar w:fldCharType="separate"/>
        </w:r>
        <w:r>
          <w:t>2</w:t>
        </w:r>
        <w:r>
          <w:fldChar w:fldCharType="end"/>
        </w:r>
      </w:p>
    </w:sdtContent>
  </w:sdt>
  <w:p w14:paraId="7FEB99C7" w14:textId="77777777" w:rsidR="003051FC" w:rsidRDefault="003051F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10B19" w14:textId="77777777" w:rsidR="003051FC" w:rsidRDefault="003051FC" w:rsidP="001D603F">
    <w:pPr>
      <w:pStyle w:val="Pta"/>
      <w:tabs>
        <w:tab w:val="clear" w:pos="9072"/>
        <w:tab w:val="center" w:pos="4464"/>
        <w:tab w:val="left" w:pos="5628"/>
      </w:tabs>
    </w:pPr>
    <w:r>
      <w:tab/>
    </w:r>
    <w:r>
      <w:tab/>
      <w:t>4</w:t>
    </w:r>
  </w:p>
  <w:p w14:paraId="00A38A70" w14:textId="77777777" w:rsidR="003051FC" w:rsidRDefault="003051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E2CF9" w14:textId="77777777" w:rsidR="00DE1600" w:rsidRDefault="00DE1600" w:rsidP="00A637EA">
      <w:r>
        <w:separator/>
      </w:r>
    </w:p>
  </w:footnote>
  <w:footnote w:type="continuationSeparator" w:id="0">
    <w:p w14:paraId="3E103F67" w14:textId="77777777" w:rsidR="00DE1600" w:rsidRDefault="00DE1600" w:rsidP="00A637EA">
      <w:r>
        <w:continuationSeparator/>
      </w:r>
    </w:p>
  </w:footnote>
  <w:footnote w:id="1">
    <w:p w14:paraId="1DEB3A37" w14:textId="77777777" w:rsidR="003051FC" w:rsidRPr="007A4A84" w:rsidRDefault="003051FC" w:rsidP="00FD3D0C">
      <w:pPr>
        <w:pStyle w:val="Textpoznmkypodiarou"/>
        <w:jc w:val="both"/>
        <w:rPr>
          <w:lang w:val="sk-SK"/>
        </w:rPr>
      </w:pPr>
      <w:r w:rsidRPr="00B921CA">
        <w:rPr>
          <w:rStyle w:val="Odkaznapoznmkupodiarou"/>
          <w:lang w:val="sk-SK"/>
        </w:rPr>
        <w:footnoteRef/>
      </w:r>
      <w:r w:rsidRPr="00B921CA">
        <w:rPr>
          <w:lang w:val="sk-SK"/>
        </w:rPr>
        <w:t xml:space="preserve"> Počtom študentov v roku 2023 rozumieme počet študentov v akademickom roku 2023/2024 k 31.10.2023. Do celkového počtu sú započítaní aj študenti štátnych vysokých škôl, čomu sú prispôsobené aj medziročné porovnania.</w:t>
      </w:r>
      <w:r w:rsidRPr="00074704">
        <w:rPr>
          <w:lang w:val="sk-SK"/>
        </w:rPr>
        <w:t xml:space="preserve"> </w:t>
      </w:r>
    </w:p>
  </w:footnote>
  <w:footnote w:id="2">
    <w:p w14:paraId="64251819" w14:textId="77777777" w:rsidR="003051FC" w:rsidRPr="004B031F" w:rsidRDefault="003051FC" w:rsidP="00A637EA">
      <w:pPr>
        <w:pStyle w:val="Textpoznmkypodiarou"/>
        <w:jc w:val="both"/>
        <w:rPr>
          <w:lang w:val="sk-SK"/>
        </w:rPr>
      </w:pPr>
      <w:r w:rsidRPr="004B031F">
        <w:rPr>
          <w:rStyle w:val="Odkaznapoznmkupodiarou"/>
          <w:lang w:val="sk-SK"/>
        </w:rPr>
        <w:footnoteRef/>
      </w:r>
      <w:r w:rsidRPr="004B031F">
        <w:rPr>
          <w:lang w:val="sk-SK"/>
        </w:rPr>
        <w:t xml:space="preserve"> Európske univerzity predstavujú inštitucionálnu spoluprácu vysokých škôl v celej Európskej únii, Albánsku, Bosne a Hercegovine, Islande, Čiernej Hore, Nórsku, Severnom Macedónsku, Srbsku a Turecku. Táto iniciatíva sa zameriava na dlhodobú systematickú spoluprácu inštitúcií vysokoškolského vzdelávania v oblasti vzdelávania, výskumu a inovácií. Cieľom Európskej komisie je prostredníctvom prehĺbenia spolupráce prispieť k vytvoreniu Európskeho vzdelávacieho priestoru. Aliancie majú zvýšiť celkovú atraktívnosť a konkurencieschopnosť európskeho vysokoškolského vzdelávania. Bližšie informácie dostupné na </w:t>
      </w:r>
      <w:hyperlink r:id="rId1" w:history="1">
        <w:r w:rsidRPr="004B031F">
          <w:rPr>
            <w:rStyle w:val="Hypertextovprepojenie"/>
            <w:lang w:val="sk-SK"/>
          </w:rPr>
          <w:t>https://education.ec.europa.eu/sk/education-levels/higher-education/european-universities-initiative</w:t>
        </w:r>
      </w:hyperlink>
      <w:r w:rsidRPr="004B031F">
        <w:rPr>
          <w:lang w:val="sk-SK"/>
        </w:rPr>
        <w:t xml:space="preserve"> </w:t>
      </w:r>
    </w:p>
  </w:footnote>
  <w:footnote w:id="3">
    <w:p w14:paraId="7E1A5D8B" w14:textId="77777777" w:rsidR="003051FC" w:rsidRPr="00972699" w:rsidRDefault="003051FC" w:rsidP="00A637EA">
      <w:pPr>
        <w:pStyle w:val="Textpoznmkypodiarou"/>
        <w:jc w:val="both"/>
        <w:rPr>
          <w:lang w:val="sk-SK"/>
        </w:rPr>
      </w:pPr>
      <w:r w:rsidRPr="00972699">
        <w:rPr>
          <w:rStyle w:val="Odkaznapoznmkupodiarou"/>
          <w:lang w:val="sk-SK"/>
        </w:rPr>
        <w:footnoteRef/>
      </w:r>
      <w:r w:rsidRPr="00972699">
        <w:rPr>
          <w:lang w:val="sk-SK"/>
        </w:rPr>
        <w:t xml:space="preserve"> Za absolventa - uchádzača o zamestnanie sa považujú len absolventi z dennej formy štúdia a len do veku 25 rokov. Absolvent mohol ukončiť štúdium aj v predchádzajúcom roku.</w:t>
      </w:r>
    </w:p>
  </w:footnote>
  <w:footnote w:id="4">
    <w:p w14:paraId="54839994" w14:textId="77777777" w:rsidR="003051FC" w:rsidRDefault="003051FC" w:rsidP="00A637EA">
      <w:pPr>
        <w:pStyle w:val="Textpoznmkypodiarou"/>
        <w:jc w:val="both"/>
        <w:rPr>
          <w:lang w:val="sk-SK"/>
        </w:rPr>
      </w:pPr>
      <w:r w:rsidRPr="00972699">
        <w:rPr>
          <w:rStyle w:val="Odkaznapoznmkupodiarou"/>
          <w:lang w:val="sk-SK"/>
        </w:rPr>
        <w:footnoteRef/>
      </w:r>
      <w:r w:rsidRPr="00972699">
        <w:rPr>
          <w:lang w:val="sk-SK"/>
        </w:rPr>
        <w:t xml:space="preserve"> Sú započítaní len občania SR. V počte sú aj prihlášky na štátne vysoké školy s výnimkou AOS s necivilným </w:t>
      </w:r>
      <w:r>
        <w:rPr>
          <w:lang w:val="sk-SK"/>
        </w:rPr>
        <w:t>vysokoškolským</w:t>
      </w:r>
      <w:r w:rsidRPr="00972699">
        <w:rPr>
          <w:lang w:val="sk-SK"/>
        </w:rPr>
        <w:t xml:space="preserve"> štúdiom.</w:t>
      </w:r>
    </w:p>
    <w:p w14:paraId="57A794D0" w14:textId="77777777" w:rsidR="003051FC" w:rsidRDefault="003051FC" w:rsidP="00A637EA">
      <w:pPr>
        <w:pStyle w:val="Textpoznmkypodiarou"/>
        <w:jc w:val="both"/>
        <w:rPr>
          <w:lang w:val="sk-SK"/>
        </w:rPr>
      </w:pPr>
      <w:r>
        <w:rPr>
          <w:rStyle w:val="Odkaznapoznmkupodiarou"/>
          <w:lang w:val="sk-SK"/>
        </w:rPr>
        <w:t>5</w:t>
      </w:r>
      <w:r w:rsidRPr="00972699">
        <w:rPr>
          <w:lang w:val="sk-SK"/>
        </w:rPr>
        <w:t xml:space="preserve"> </w:t>
      </w:r>
      <w:r w:rsidRPr="000C0CBE">
        <w:rPr>
          <w:lang w:val="sk-SK"/>
        </w:rPr>
        <w:t>Výzvy sú vyhlasované každý rok a školy sa do nich zapájajú každoročne, dochádza vždy k prelínaniu oprávneného obdobia projektov z dvoch výziev. Z tohto dôvodu vychádzajú štatistiky v rámci programu Erasmus+ z údajov z oprávneného obdobia projektov a nie z údajov z akademického roku.</w:t>
      </w:r>
    </w:p>
    <w:p w14:paraId="5304C56E" w14:textId="77777777" w:rsidR="003051FC" w:rsidRPr="007011C5" w:rsidRDefault="003051FC" w:rsidP="00A637EA">
      <w:pPr>
        <w:pStyle w:val="Textpoznmkypodiarou"/>
        <w:rPr>
          <w:lang w:val="sk-SK"/>
        </w:rPr>
      </w:pPr>
    </w:p>
  </w:footnote>
  <w:footnote w:id="5">
    <w:p w14:paraId="7916ECF1" w14:textId="77777777" w:rsidR="003051FC" w:rsidRPr="000C0CBE" w:rsidRDefault="003051FC" w:rsidP="00A637EA">
      <w:pPr>
        <w:pStyle w:val="Textpoznmkypodiarou"/>
        <w:jc w:val="both"/>
        <w:rPr>
          <w:lang w:val="sk-SK"/>
        </w:rPr>
      </w:pPr>
    </w:p>
  </w:footnote>
  <w:footnote w:id="6">
    <w:p w14:paraId="7F8CCD89" w14:textId="77777777" w:rsidR="003051FC" w:rsidRPr="00FD32B7" w:rsidRDefault="003051FC" w:rsidP="00A637EA">
      <w:pPr>
        <w:jc w:val="both"/>
      </w:pPr>
      <w:r w:rsidRPr="00972699">
        <w:rPr>
          <w:rStyle w:val="Odkaznapoznmkupodiarou"/>
          <w:sz w:val="20"/>
        </w:rPr>
        <w:footnoteRef/>
      </w:r>
      <w:r w:rsidRPr="00972699">
        <w:t xml:space="preserve"> </w:t>
      </w:r>
      <w:r w:rsidRPr="00FD32B7">
        <w:rPr>
          <w:sz w:val="20"/>
          <w:szCs w:val="20"/>
        </w:rPr>
        <w:t>Rozdelenie krajín podľa výšky životných nákladov a im príslušné granty sú dostupné na:  </w:t>
      </w:r>
      <w:hyperlink r:id="rId2" w:history="1">
        <w:r w:rsidRPr="00FD32B7">
          <w:rPr>
            <w:rStyle w:val="Hypertextovprepojenie"/>
            <w:color w:val="2F5597"/>
            <w:sz w:val="20"/>
            <w:szCs w:val="20"/>
          </w:rPr>
          <w:t>https://www.erasmusplus.sk/erasmus_2021_2027/mam-projekt/2024/ka131/2024_priloha3_HED_131.pdf</w:t>
        </w:r>
      </w:hyperlink>
      <w:r w:rsidRPr="00FD32B7">
        <w:rPr>
          <w:sz w:val="20"/>
          <w:szCs w:val="20"/>
        </w:rPr>
        <w:t>f</w:t>
      </w:r>
    </w:p>
  </w:footnote>
  <w:footnote w:id="7">
    <w:p w14:paraId="1C79A1AD" w14:textId="77777777" w:rsidR="003051FC" w:rsidRPr="00972699" w:rsidRDefault="003051FC" w:rsidP="005071B7">
      <w:pPr>
        <w:pStyle w:val="Textpoznmkypodiarou"/>
        <w:rPr>
          <w:lang w:val="sk-SK"/>
        </w:rPr>
      </w:pPr>
      <w:r w:rsidRPr="00FD32B7">
        <w:rPr>
          <w:rStyle w:val="Odkaznapoznmkupodiarou"/>
        </w:rPr>
        <w:footnoteRef/>
      </w:r>
      <w:r w:rsidRPr="00FD32B7">
        <w:rPr>
          <w:lang w:val="sk-SK"/>
        </w:rPr>
        <w:t xml:space="preserve"> Zdroj: Štatistický úrad SR</w:t>
      </w:r>
    </w:p>
  </w:footnote>
  <w:footnote w:id="8">
    <w:p w14:paraId="013C3036" w14:textId="77777777" w:rsidR="003051FC" w:rsidRPr="00972699" w:rsidRDefault="003051FC" w:rsidP="005071B7">
      <w:pPr>
        <w:pStyle w:val="Textpoznmkypodiarou"/>
        <w:jc w:val="both"/>
        <w:rPr>
          <w:lang w:val="sk-SK"/>
        </w:rPr>
      </w:pPr>
      <w:r w:rsidRPr="00972699">
        <w:rPr>
          <w:rStyle w:val="Odkaznapoznmkupodiarou"/>
          <w:lang w:val="sk-SK"/>
        </w:rPr>
        <w:footnoteRef/>
      </w:r>
      <w:r w:rsidRPr="00972699">
        <w:rPr>
          <w:lang w:val="sk-SK"/>
        </w:rPr>
        <w:t xml:space="preserve"> V rámci vykazovania sa v kategórií výskumných pracovníkov uvádzajú aj zamestnanci bez vysokoškolského vzdelania, ktorí sa podieľajú na výskumnej činnosti, resp. pri nej asistujú.</w:t>
      </w:r>
    </w:p>
  </w:footnote>
  <w:footnote w:id="9">
    <w:p w14:paraId="7D122A3B" w14:textId="77777777" w:rsidR="003051FC" w:rsidRPr="005F1118" w:rsidRDefault="003051FC" w:rsidP="005071B7">
      <w:pPr>
        <w:pStyle w:val="Textpoznmkypodiarou"/>
        <w:jc w:val="both"/>
        <w:rPr>
          <w:lang w:val="sk-SK"/>
        </w:rPr>
      </w:pPr>
      <w:r w:rsidRPr="00972699">
        <w:rPr>
          <w:rStyle w:val="Odkaznapoznmkupodiarou"/>
        </w:rPr>
        <w:footnoteRef/>
      </w:r>
      <w:r w:rsidRPr="00972699">
        <w:rPr>
          <w:lang w:val="sk-SK"/>
        </w:rPr>
        <w:t xml:space="preserve"> V rámci vykazovania neučiteľských pracovníkov sa uvádzajú zamestnanci, ktorí sa nepodieľajú na pedagogickej a výskumnej činnosti.</w:t>
      </w:r>
    </w:p>
  </w:footnote>
  <w:footnote w:id="10">
    <w:p w14:paraId="3CEB167E" w14:textId="77777777" w:rsidR="003051FC" w:rsidRPr="008C798D" w:rsidRDefault="003051FC" w:rsidP="005071B7">
      <w:pPr>
        <w:pStyle w:val="Textpoznmkypodiarou"/>
        <w:jc w:val="both"/>
        <w:rPr>
          <w:lang w:val="sk-SK"/>
        </w:rPr>
      </w:pPr>
      <w:r w:rsidRPr="005F1118">
        <w:rPr>
          <w:rStyle w:val="Odkaznapoznmkupodiarou"/>
          <w:lang w:val="sk-SK"/>
        </w:rPr>
        <w:footnoteRef/>
      </w:r>
      <w:r w:rsidRPr="005F1118">
        <w:rPr>
          <w:lang w:val="sk-SK"/>
        </w:rPr>
        <w:t xml:space="preserve"> Nezohľadňuje sa výška úväzku príslušného vysokoškolského učiteľa.</w:t>
      </w:r>
      <w:r w:rsidRPr="00AB4288">
        <w:rPr>
          <w:lang w:val="sk-SK"/>
        </w:rPr>
        <w:t xml:space="preserve"> </w:t>
      </w:r>
    </w:p>
  </w:footnote>
  <w:footnote w:id="11">
    <w:p w14:paraId="4F0EBEE0" w14:textId="77777777" w:rsidR="007C450F" w:rsidRPr="007011C5" w:rsidRDefault="007C450F" w:rsidP="00A637EA">
      <w:pPr>
        <w:pStyle w:val="Textpoznmkypodiarou"/>
        <w:jc w:val="both"/>
        <w:rPr>
          <w:lang w:val="sk-SK"/>
        </w:rPr>
      </w:pPr>
      <w:r w:rsidRPr="00972699">
        <w:rPr>
          <w:rStyle w:val="Odkaznapoznmkupodiarou"/>
          <w:lang w:val="sk-SK"/>
        </w:rPr>
        <w:footnoteRef/>
      </w:r>
      <w:r w:rsidRPr="00972699">
        <w:rPr>
          <w:lang w:val="sk-SK"/>
        </w:rPr>
        <w:t xml:space="preserve"> Ide o rozpis dotácií bez zohľadnenia neskorších </w:t>
      </w:r>
      <w:r w:rsidRPr="00972699">
        <w:rPr>
          <w:lang w:val="sk-SK"/>
        </w:rPr>
        <w:t>vratiek (v prípade predčasne ukončeného projektu, zrušenia projektu, nedočerpania dotácie sa zvyšné finančné prostriedky počas roka vracajú ministerstvu).</w:t>
      </w:r>
    </w:p>
  </w:footnote>
  <w:footnote w:id="12">
    <w:p w14:paraId="03BD6E12" w14:textId="77777777" w:rsidR="003051FC" w:rsidRPr="005A7AD0" w:rsidRDefault="003051FC" w:rsidP="00A637EA">
      <w:pPr>
        <w:pStyle w:val="Textpoznmkypodiarou"/>
        <w:jc w:val="both"/>
        <w:rPr>
          <w:lang w:val="sk-SK"/>
        </w:rPr>
      </w:pPr>
      <w:r w:rsidRPr="00921DF7">
        <w:rPr>
          <w:rStyle w:val="Odkaznapoznmkupodiarou"/>
          <w:lang w:val="sk-SK"/>
        </w:rPr>
        <w:footnoteRef/>
      </w:r>
      <w:r w:rsidRPr="00972699">
        <w:rPr>
          <w:lang w:val="sk-SK"/>
        </w:rPr>
        <w:t xml:space="preserve"> </w:t>
      </w:r>
      <w:r w:rsidRPr="00FD32B7">
        <w:rPr>
          <w:lang w:val="sk-SK"/>
        </w:rPr>
        <w:t>Údaje v tejto časti za 17 verejných vysokých škôl okrem umelecky zameraných. Spracované na základe údajov v </w:t>
      </w:r>
      <w:r w:rsidRPr="00FD32B7">
        <w:rPr>
          <w:lang w:val="sk-SK"/>
        </w:rPr>
        <w:t>InCites.</w:t>
      </w:r>
    </w:p>
  </w:footnote>
  <w:footnote w:id="13">
    <w:p w14:paraId="15346216" w14:textId="77777777" w:rsidR="003051FC" w:rsidRPr="00FD32B7" w:rsidRDefault="003051FC" w:rsidP="00A637EA">
      <w:pPr>
        <w:pStyle w:val="Textpoznmkypodiarou"/>
        <w:jc w:val="both"/>
        <w:rPr>
          <w:lang w:val="sk-SK"/>
        </w:rPr>
      </w:pPr>
      <w:r w:rsidRPr="00FD32B7">
        <w:rPr>
          <w:rStyle w:val="Odkaznapoznmkupodiarou"/>
        </w:rPr>
        <w:footnoteRef/>
      </w:r>
      <w:r w:rsidRPr="00FD32B7">
        <w:rPr>
          <w:sz w:val="16"/>
          <w:szCs w:val="16"/>
          <w:vertAlign w:val="superscript"/>
        </w:rPr>
        <w:t xml:space="preserve"> </w:t>
      </w:r>
      <w:r w:rsidRPr="00FD32B7">
        <w:rPr>
          <w:lang w:val="sk-SK"/>
        </w:rPr>
        <w:t xml:space="preserve">Údaje pre </w:t>
      </w:r>
      <w:r w:rsidRPr="00FD32B7">
        <w:rPr>
          <w:lang w:val="sk-SK"/>
        </w:rPr>
        <w:t>TvU Trnava sú do grafu zahrnuté čiasstošne, v úplnosti sú uvedené v tabuľke č. 16b. Hodnota 111,5 za rok 2019 je dôsledkom kulminácie mimoriadne vysokého počtu citácií v oblasti lekárskych vied; od roku 2018 tento ukazovateľ za TvU Trnava vykazuje klesajúci trend, no do roku 2021 je stále nad hodnotou svetového priemeru počtu citácií na publikáciu za príslušný rok</w:t>
      </w:r>
      <w:r w:rsidRPr="00FD32B7">
        <w:t xml:space="preserve">. </w:t>
      </w:r>
    </w:p>
  </w:footnote>
  <w:footnote w:id="14">
    <w:p w14:paraId="15A3ACA7" w14:textId="77777777" w:rsidR="003051FC" w:rsidRPr="00FD32B7" w:rsidRDefault="003051FC" w:rsidP="00A637EA">
      <w:pPr>
        <w:pStyle w:val="Textpoznmkypodiarou"/>
        <w:jc w:val="both"/>
        <w:rPr>
          <w:lang w:val="sk-SK"/>
        </w:rPr>
      </w:pPr>
      <w:r w:rsidRPr="00FD32B7">
        <w:rPr>
          <w:rStyle w:val="Odkaznapoznmkupodiarou"/>
          <w:lang w:val="sk-SK"/>
        </w:rPr>
        <w:footnoteRef/>
      </w:r>
      <w:r w:rsidRPr="00FD32B7">
        <w:rPr>
          <w:lang w:val="sk-SK"/>
        </w:rPr>
        <w:t xml:space="preserve"> NCO – normalizovaný citačný ohlas je normalizovaný na základe kategorizácie časopisov podľa vedných disciplín/vedných odborov. Je v ňom zohľadnený typ publikácie (článok, prehľadová práca, konferenčný príspevok, poznámka), rok publikovania a vedný odbor. I napriek normalizácii (vyjadrenej pomerom voči celosvetovému ohlasu pre daný vedný odbor, typ publikácie a rok) v prípade súboru s malým počtom publikácií hodnota normalizovaného citačného ohlasu môže byť významne ovplyvnená nízkym počtom alebo aj len jednou</w:t>
      </w:r>
      <w:r w:rsidRPr="00972699">
        <w:rPr>
          <w:lang w:val="sk-SK"/>
        </w:rPr>
        <w:t xml:space="preserve"> </w:t>
      </w:r>
      <w:r w:rsidRPr="00FD32B7">
        <w:rPr>
          <w:lang w:val="sk-SK"/>
        </w:rPr>
        <w:t xml:space="preserve">publikáciou v súbore, ktorá získala veľmi vysoký počet citácií. Z tohto dôvodu sú v grafe uvedené priemerné hodnoty normalizovaného citačného ohlasu v prípadoch, keď vysoká škola disponuje dostatočne vysokým počtom publikácií. </w:t>
      </w:r>
    </w:p>
  </w:footnote>
  <w:footnote w:id="15">
    <w:p w14:paraId="43234129" w14:textId="77777777" w:rsidR="003051FC" w:rsidRPr="00FD32B7" w:rsidRDefault="003051FC" w:rsidP="00A637EA">
      <w:pPr>
        <w:pStyle w:val="Textpoznmkypodiarou"/>
        <w:rPr>
          <w:lang w:val="sk-SK"/>
        </w:rPr>
      </w:pPr>
      <w:r w:rsidRPr="00FD32B7">
        <w:rPr>
          <w:rStyle w:val="Odkaznapoznmkupodiarou"/>
        </w:rPr>
        <w:footnoteRef/>
      </w:r>
      <w:r w:rsidRPr="00FD32B7">
        <w:t xml:space="preserve"> </w:t>
      </w:r>
      <w:r w:rsidRPr="00FD32B7">
        <w:t xml:space="preserve">Dostupné na: </w:t>
      </w:r>
      <w:hyperlink r:id="rId3" w:anchor="page1" w:history="1">
        <w:r w:rsidRPr="00FD32B7">
          <w:rPr>
            <w:rStyle w:val="Hypertextovprepojenie"/>
          </w:rPr>
          <w:t>https://read.oecd-ilibrary.org/science-and-technology/frascati-manual-2015_9789264239012-en#page1</w:t>
        </w:r>
      </w:hyperlink>
      <w:r w:rsidRPr="00FD32B7">
        <w:rPr>
          <w:rFonts w:hint="eastAsia"/>
        </w:rPr>
        <w:t>.</w:t>
      </w:r>
    </w:p>
  </w:footnote>
  <w:footnote w:id="16">
    <w:p w14:paraId="3A87881A" w14:textId="77777777" w:rsidR="003051FC" w:rsidRPr="00AF414E" w:rsidRDefault="003051FC" w:rsidP="00A637EA">
      <w:pPr>
        <w:pStyle w:val="Textpoznmkypodiarou"/>
        <w:jc w:val="both"/>
        <w:rPr>
          <w:sz w:val="16"/>
          <w:szCs w:val="16"/>
          <w:lang w:val="sk-SK"/>
        </w:rPr>
      </w:pPr>
      <w:r w:rsidRPr="00FD32B7">
        <w:rPr>
          <w:rStyle w:val="Odkaznapoznmkupodiarou"/>
        </w:rPr>
        <w:footnoteRef/>
      </w:r>
      <w:r w:rsidRPr="00FD32B7">
        <w:t xml:space="preserve"> </w:t>
      </w:r>
      <w:r w:rsidRPr="00FD32B7">
        <w:rPr>
          <w:lang w:val="sk-SK"/>
        </w:rPr>
        <w:t>Highly cited papers (HCP) sú publikácie typu článok, prehľadová práca, konferenčný príspevok a poznámka, ktoré sú na základe počtu citácií vo svojej vednej disciplíne podľa klasifikácie Essential Science Indicators za posledných 10 rokov (za každý rok samostatne) zaradené do horného 1 % najčastejšie citovaných prác na svete.</w:t>
      </w:r>
    </w:p>
  </w:footnote>
  <w:footnote w:id="17">
    <w:p w14:paraId="55B30D73" w14:textId="3416B5C5" w:rsidR="003051FC" w:rsidRPr="00A05682" w:rsidRDefault="003051FC" w:rsidP="00432041">
      <w:pPr>
        <w:pStyle w:val="Textpoznmkypodiarou"/>
        <w:jc w:val="both"/>
        <w:rPr>
          <w:lang w:val="sk-SK"/>
        </w:rPr>
      </w:pPr>
      <w:r w:rsidRPr="00A05682">
        <w:rPr>
          <w:rStyle w:val="Odkaznapoznmkupodiarou"/>
          <w:lang w:val="sk-SK"/>
        </w:rPr>
        <w:footnoteRef/>
      </w:r>
      <w:r w:rsidRPr="00A05682">
        <w:rPr>
          <w:lang w:val="sk-SK"/>
        </w:rPr>
        <w:t xml:space="preserve"> EAIE - Európska asociácia pre medzinárodné vzdelávanie, ktorá sa zameriava na podporu a rozvoj medzinárodného vzdelávania v Európe. APAIE - Asociácia pre medzinárodné vzdelávanie v ázijsko-pacifickej oblasti. NAFSA - najväčšia americká organizácia pre medzinárodné vzdelávanie.</w:t>
      </w:r>
    </w:p>
  </w:footnote>
  <w:footnote w:id="18">
    <w:p w14:paraId="7C7D2ED9" w14:textId="42B286F9" w:rsidR="003051FC" w:rsidRPr="00CA176C" w:rsidRDefault="003051FC" w:rsidP="00A637EA">
      <w:pPr>
        <w:pStyle w:val="Textpoznmkypodiarou"/>
        <w:jc w:val="both"/>
        <w:rPr>
          <w:lang w:val="sk-SK"/>
        </w:rPr>
      </w:pPr>
      <w:r w:rsidRPr="00692707">
        <w:rPr>
          <w:rStyle w:val="Odkaznapoznmkupodiarou"/>
          <w:lang w:val="sk-SK"/>
        </w:rPr>
        <w:footnoteRef/>
      </w:r>
      <w:r w:rsidRPr="00692707">
        <w:rPr>
          <w:lang w:val="sk-SK"/>
        </w:rPr>
        <w:t xml:space="preserve"> Finančné prostriedky boli zabezpečené účelovou dotáciou v roku 202</w:t>
      </w:r>
      <w:r>
        <w:rPr>
          <w:lang w:val="sk-SK"/>
        </w:rPr>
        <w:t>2</w:t>
      </w:r>
      <w:r w:rsidRPr="00692707">
        <w:rPr>
          <w:lang w:val="sk-SK"/>
        </w:rPr>
        <w:t xml:space="preserve"> a zostatkom účelovej dotácie z roku 202</w:t>
      </w:r>
      <w:r>
        <w:rPr>
          <w:lang w:val="sk-SK"/>
        </w:rPr>
        <w:t>1</w:t>
      </w:r>
      <w:r w:rsidRPr="00692707">
        <w:rPr>
          <w:lang w:val="sk-SK"/>
        </w:rPr>
        <w:t>.</w:t>
      </w:r>
    </w:p>
  </w:footnote>
  <w:footnote w:id="19">
    <w:p w14:paraId="697B4021" w14:textId="77777777" w:rsidR="003051FC" w:rsidRPr="00514B7A" w:rsidRDefault="003051FC" w:rsidP="00A637EA">
      <w:pPr>
        <w:pStyle w:val="Textpoznmkypodiarou"/>
        <w:jc w:val="both"/>
        <w:rPr>
          <w:lang w:val="sk-SK"/>
        </w:rPr>
      </w:pPr>
      <w:r w:rsidRPr="00B61ECD">
        <w:rPr>
          <w:rStyle w:val="Odkaznapoznmkupodiarou"/>
        </w:rPr>
        <w:footnoteRef/>
      </w:r>
      <w:r w:rsidRPr="00B61ECD">
        <w:t xml:space="preserve">) </w:t>
      </w:r>
      <w:r w:rsidRPr="00514B7A">
        <w:rPr>
          <w:lang w:val="sk-SK"/>
        </w:rPr>
        <w:t>Priemerný počet za kalendárny rok 2021 sa určí ako priemerný mesačný počet doktorandov v dennej forme doktorandského štúdia po dizertačnej skúške (financovaných zo všetkých zdrojov: z dotácie zo štátneho rozpočtu, z vlastných zdrojov a zo zdrojov externých vzdelávacích inštitúcií) podľa údajov z centrálneho registra študentov.</w:t>
      </w:r>
    </w:p>
  </w:footnote>
  <w:footnote w:id="20">
    <w:p w14:paraId="38581139" w14:textId="77777777" w:rsidR="003051FC" w:rsidRPr="00386D6C" w:rsidRDefault="003051FC" w:rsidP="00D1039C">
      <w:pPr>
        <w:jc w:val="both"/>
      </w:pPr>
      <w:r w:rsidRPr="00386D6C">
        <w:rPr>
          <w:rStyle w:val="Odkaznapoznmkupodiarou"/>
          <w:sz w:val="20"/>
          <w:szCs w:val="20"/>
        </w:rPr>
        <w:footnoteRef/>
      </w:r>
      <w:r w:rsidRPr="00386D6C">
        <w:rPr>
          <w:sz w:val="20"/>
          <w:szCs w:val="20"/>
        </w:rPr>
        <w:t xml:space="preserve"> Súvaha vyjadruje v prehľadnej a usporiadanej forme peňažné vyjadrenie majetku podľa druhov (aktíva) a podľa zdrojov (pasíva) k určitému dňu. </w:t>
      </w:r>
    </w:p>
  </w:footnote>
  <w:footnote w:id="21">
    <w:p w14:paraId="25998C61" w14:textId="77777777" w:rsidR="003051FC" w:rsidRPr="00282136" w:rsidRDefault="003051FC" w:rsidP="00D1039C">
      <w:pPr>
        <w:jc w:val="both"/>
        <w:rPr>
          <w:rFonts w:eastAsia="Batang"/>
          <w:lang w:eastAsia="nb-NO"/>
        </w:rPr>
      </w:pPr>
      <w:r w:rsidRPr="00386D6C">
        <w:rPr>
          <w:rStyle w:val="Odkaznapoznmkupodiarou"/>
          <w:sz w:val="20"/>
        </w:rPr>
        <w:footnoteRef/>
      </w:r>
      <w:r w:rsidRPr="00386D6C">
        <w:rPr>
          <w:sz w:val="20"/>
        </w:rPr>
        <w:t xml:space="preserve"> </w:t>
      </w:r>
      <w:r w:rsidRPr="00386D6C">
        <w:rPr>
          <w:rFonts w:eastAsia="Batang"/>
          <w:sz w:val="20"/>
          <w:szCs w:val="20"/>
          <w:lang w:eastAsia="nb-NO"/>
        </w:rPr>
        <w:t>Objem krátkodobých pohľadávok zvyšujú pohľadávky zo zmlúv zo štrukturálnych fondov.</w:t>
      </w:r>
    </w:p>
    <w:p w14:paraId="0EAB2275" w14:textId="77777777" w:rsidR="003051FC" w:rsidRDefault="003051FC" w:rsidP="00A637EA"/>
  </w:footnote>
  <w:footnote w:id="22">
    <w:p w14:paraId="5655A557" w14:textId="77777777" w:rsidR="003051FC" w:rsidRDefault="003051FC" w:rsidP="00A637EA">
      <w:pPr>
        <w:pStyle w:val="Textpoznmkypodiarou"/>
        <w:jc w:val="both"/>
      </w:pPr>
      <w:r w:rsidRPr="00386D6C">
        <w:rPr>
          <w:rStyle w:val="Odkaznapoznmkupodiarou"/>
        </w:rPr>
        <w:footnoteRef/>
      </w:r>
      <w:r w:rsidRPr="00386D6C">
        <w:rPr>
          <w:lang w:val="sk-SK"/>
        </w:rPr>
        <w:t xml:space="preserve"> </w:t>
      </w:r>
      <w:r>
        <w:rPr>
          <w:lang w:val="sk-SK"/>
        </w:rPr>
        <w:t>Š</w:t>
      </w:r>
      <w:r w:rsidRPr="00386D6C">
        <w:rPr>
          <w:lang w:val="sk-SK"/>
        </w:rPr>
        <w:t>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 w:id="23">
    <w:p w14:paraId="2EB4D558" w14:textId="77777777" w:rsidR="003051FC" w:rsidRPr="00C7091D" w:rsidRDefault="003051FC" w:rsidP="00A637EA">
      <w:pPr>
        <w:pStyle w:val="Textpoznmkypodiarou"/>
        <w:rPr>
          <w:lang w:val="sk-SK"/>
        </w:rPr>
      </w:pPr>
      <w:r>
        <w:rPr>
          <w:rStyle w:val="Odkaznapoznmkupodiarou"/>
        </w:rPr>
        <w:footnoteRef/>
      </w:r>
      <w:r>
        <w:t xml:space="preserve"> Eurostat. </w:t>
      </w:r>
      <w:r>
        <w:t>Dostupné na:</w:t>
      </w:r>
      <w:r>
        <w:rPr>
          <w:rStyle w:val="Hypertextovprepojenie"/>
        </w:rPr>
        <w:t xml:space="preserve"> </w:t>
      </w:r>
      <w:r w:rsidRPr="00DA2539">
        <w:rPr>
          <w:rStyle w:val="Hypertextovprepojenie"/>
        </w:rPr>
        <w:t>https://ec.europa.eu/eurostat/databrowser/view/edat_lfs_9903/default/table?lang=en</w:t>
      </w:r>
    </w:p>
  </w:footnote>
  <w:footnote w:id="24">
    <w:p w14:paraId="6A696988" w14:textId="77777777" w:rsidR="003051FC" w:rsidRPr="00C7091D" w:rsidRDefault="003051FC" w:rsidP="00A637EA">
      <w:pPr>
        <w:pStyle w:val="Textpoznmkypodiarou"/>
        <w:rPr>
          <w:lang w:val="sk-SK"/>
        </w:rPr>
      </w:pPr>
      <w:r>
        <w:rPr>
          <w:rStyle w:val="Odkaznapoznmkupodiarou"/>
        </w:rPr>
        <w:footnoteRef/>
      </w:r>
      <w:r>
        <w:t xml:space="preserve"> Eurostat. </w:t>
      </w:r>
      <w:r>
        <w:t>Dostupné na:</w:t>
      </w:r>
      <w:r>
        <w:rPr>
          <w:rStyle w:val="Hypertextovprepojenie"/>
        </w:rPr>
        <w:t xml:space="preserve"> </w:t>
      </w:r>
      <w:r w:rsidRPr="000E6363">
        <w:rPr>
          <w:rStyle w:val="Hypertextovprepojenie"/>
        </w:rPr>
        <w:t>https://data.oecd.org/eduatt/population-with-tertiary-education.htm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1BBEE" w14:textId="77777777" w:rsidR="003051FC" w:rsidRPr="00E503EE" w:rsidRDefault="003051FC" w:rsidP="001D603F">
    <w:pPr>
      <w:pStyle w:val="Hlavika"/>
      <w:pBdr>
        <w:bottom w:val="single" w:sz="4" w:space="1" w:color="auto"/>
      </w:pBdr>
      <w:jc w:val="center"/>
      <w:rPr>
        <w:i/>
        <w:iCs/>
      </w:rPr>
    </w:pPr>
    <w:r w:rsidRPr="00E503EE">
      <w:rPr>
        <w:i/>
        <w:iCs/>
      </w:rPr>
      <w:t>Výročná správa o sta</w:t>
    </w:r>
    <w:r>
      <w:rPr>
        <w:i/>
        <w:iCs/>
      </w:rPr>
      <w:t>ve vysokého školstva za rok 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EF0FC" w14:textId="77777777" w:rsidR="003051FC" w:rsidRPr="00E503EE" w:rsidRDefault="003051FC" w:rsidP="001D603F">
    <w:pPr>
      <w:pStyle w:val="Hlavika"/>
      <w:pBdr>
        <w:bottom w:val="single" w:sz="4" w:space="1" w:color="auto"/>
      </w:pBdr>
      <w:jc w:val="center"/>
      <w:rPr>
        <w:i/>
        <w:iCs/>
      </w:rPr>
    </w:pPr>
    <w:r w:rsidRPr="00E503EE">
      <w:rPr>
        <w:i/>
        <w:iCs/>
      </w:rPr>
      <w:t>Výročná správa o sta</w:t>
    </w:r>
    <w:r>
      <w:rPr>
        <w:i/>
        <w:iCs/>
      </w:rPr>
      <w:t>ve vysokého školstva za rok 2023</w:t>
    </w:r>
  </w:p>
  <w:p w14:paraId="6A2FDA7F" w14:textId="77777777" w:rsidR="003051FC" w:rsidRPr="00652A74" w:rsidRDefault="003051FC" w:rsidP="001D603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4979" w14:textId="77777777" w:rsidR="003051FC" w:rsidRDefault="003051F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1" w15:restartNumberingAfterBreak="0">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2" w15:restartNumberingAfterBreak="0">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3" w15:restartNumberingAfterBreak="0">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4" w15:restartNumberingAfterBreak="0">
    <w:nsid w:val="2B213C50"/>
    <w:multiLevelType w:val="hybridMultilevel"/>
    <w:tmpl w:val="853CC9F6"/>
    <w:lvl w:ilvl="0" w:tplc="E24291D2">
      <w:start w:val="1"/>
      <w:numFmt w:val="decimal"/>
      <w:pStyle w:val="Nadpis1"/>
      <w:suff w:val="space"/>
      <w:lvlText w:val="(%1)"/>
      <w:lvlJc w:val="left"/>
      <w:rPr>
        <w:rFonts w:cs="Times New Roman" w:hint="default"/>
      </w:rPr>
    </w:lvl>
    <w:lvl w:ilvl="1" w:tplc="BB24DFCC">
      <w:start w:val="1"/>
      <w:numFmt w:val="none"/>
      <w:pStyle w:val="Nadpis2"/>
      <w:suff w:val="nothing"/>
      <w:lvlText w:val=""/>
      <w:lvlJc w:val="left"/>
      <w:rPr>
        <w:rFonts w:cs="Times New Roman" w:hint="default"/>
      </w:rPr>
    </w:lvl>
    <w:lvl w:ilvl="2" w:tplc="0F5A4DDE">
      <w:start w:val="1"/>
      <w:numFmt w:val="none"/>
      <w:pStyle w:val="Nadpis3"/>
      <w:suff w:val="nothing"/>
      <w:lvlText w:val=""/>
      <w:lvlJc w:val="left"/>
      <w:rPr>
        <w:rFonts w:cs="Times New Roman" w:hint="default"/>
      </w:rPr>
    </w:lvl>
    <w:lvl w:ilvl="3" w:tplc="8D1CD414">
      <w:start w:val="1"/>
      <w:numFmt w:val="none"/>
      <w:pStyle w:val="Nadpis4"/>
      <w:suff w:val="nothing"/>
      <w:lvlText w:val=""/>
      <w:lvlJc w:val="left"/>
      <w:rPr>
        <w:rFonts w:cs="Times New Roman" w:hint="default"/>
      </w:rPr>
    </w:lvl>
    <w:lvl w:ilvl="4" w:tplc="C0B20FC8">
      <w:start w:val="1"/>
      <w:numFmt w:val="none"/>
      <w:pStyle w:val="Nadpis5"/>
      <w:suff w:val="nothing"/>
      <w:lvlText w:val=""/>
      <w:lvlJc w:val="left"/>
      <w:rPr>
        <w:rFonts w:cs="Times New Roman" w:hint="default"/>
      </w:rPr>
    </w:lvl>
    <w:lvl w:ilvl="5" w:tplc="A9046740">
      <w:start w:val="1"/>
      <w:numFmt w:val="none"/>
      <w:pStyle w:val="Nadpis6"/>
      <w:suff w:val="nothing"/>
      <w:lvlText w:val=""/>
      <w:lvlJc w:val="left"/>
      <w:rPr>
        <w:rFonts w:cs="Times New Roman" w:hint="default"/>
      </w:rPr>
    </w:lvl>
    <w:lvl w:ilvl="6" w:tplc="A394D1E0">
      <w:start w:val="1"/>
      <w:numFmt w:val="none"/>
      <w:pStyle w:val="Nadpis7"/>
      <w:suff w:val="nothing"/>
      <w:lvlText w:val=""/>
      <w:lvlJc w:val="left"/>
      <w:rPr>
        <w:rFonts w:cs="Times New Roman" w:hint="default"/>
      </w:rPr>
    </w:lvl>
    <w:lvl w:ilvl="7" w:tplc="11A8DF6C">
      <w:start w:val="1"/>
      <w:numFmt w:val="none"/>
      <w:pStyle w:val="Nadpis8"/>
      <w:suff w:val="nothing"/>
      <w:lvlText w:val=""/>
      <w:lvlJc w:val="left"/>
      <w:rPr>
        <w:rFonts w:cs="Times New Roman" w:hint="default"/>
      </w:rPr>
    </w:lvl>
    <w:lvl w:ilvl="8" w:tplc="EF32F6B2">
      <w:start w:val="1"/>
      <w:numFmt w:val="none"/>
      <w:pStyle w:val="Nadpis9"/>
      <w:suff w:val="nothing"/>
      <w:lvlText w:val=""/>
      <w:lvlJc w:val="left"/>
      <w:rPr>
        <w:rFonts w:cs="Times New Roman" w:hint="default"/>
      </w:rPr>
    </w:lvl>
  </w:abstractNum>
  <w:abstractNum w:abstractNumId="5" w15:restartNumberingAfterBreak="0">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6" w15:restartNumberingAfterBreak="0">
    <w:nsid w:val="3C1657C2"/>
    <w:multiLevelType w:val="hybridMultilevel"/>
    <w:tmpl w:val="D91C9C2A"/>
    <w:lvl w:ilvl="0" w:tplc="041B000F">
      <w:start w:val="1"/>
      <w:numFmt w:val="decimal"/>
      <w:lvlText w:val="%1."/>
      <w:lvlJc w:val="left"/>
      <w:pPr>
        <w:tabs>
          <w:tab w:val="num" w:pos="1500"/>
        </w:tabs>
        <w:ind w:left="1500" w:hanging="360"/>
      </w:pPr>
      <w:rPr>
        <w:rFonts w:cs="Times New Roman"/>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7" w15:restartNumberingAfterBreak="0">
    <w:nsid w:val="3D3F5CAC"/>
    <w:multiLevelType w:val="multilevel"/>
    <w:tmpl w:val="0A06F1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CB69C4"/>
    <w:multiLevelType w:val="hybridMultilevel"/>
    <w:tmpl w:val="FF74CFB2"/>
    <w:lvl w:ilvl="0" w:tplc="09F8EAD6">
      <w:start w:val="1"/>
      <w:numFmt w:val="decimal"/>
      <w:pStyle w:val="spravaodsek"/>
      <w:lvlText w:val="(%1)"/>
      <w:lvlJc w:val="left"/>
      <w:pPr>
        <w:ind w:left="360" w:hanging="360"/>
      </w:pPr>
      <w:rPr>
        <w:rFonts w:hint="default"/>
        <w:b w:val="0"/>
        <w:i w:val="0"/>
        <w:strike w:val="0"/>
        <w:color w:val="auto"/>
      </w:rPr>
    </w:lvl>
    <w:lvl w:ilvl="1" w:tplc="C21412BC">
      <w:start w:val="1"/>
      <w:numFmt w:val="lowerLetter"/>
      <w:suff w:val="space"/>
      <w:lvlText w:val="%2)"/>
      <w:lvlJc w:val="left"/>
      <w:pPr>
        <w:ind w:left="2858" w:hanging="360"/>
      </w:pPr>
      <w:rPr>
        <w:rFonts w:hint="default"/>
      </w:r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4A8A5B2D"/>
    <w:multiLevelType w:val="hybridMultilevel"/>
    <w:tmpl w:val="E2D47DE6"/>
    <w:lvl w:ilvl="0" w:tplc="B414E60C">
      <w:start w:val="1"/>
      <w:numFmt w:val="bullet"/>
      <w:lvlText w:val="-"/>
      <w:lvlJc w:val="left"/>
      <w:pPr>
        <w:ind w:left="720" w:hanging="360"/>
      </w:pPr>
      <w:rPr>
        <w:rFonts w:ascii="Times New Roman" w:eastAsia="ArialMT"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1" w15:restartNumberingAfterBreak="0">
    <w:nsid w:val="51D82441"/>
    <w:multiLevelType w:val="hybridMultilevel"/>
    <w:tmpl w:val="0ADE61C8"/>
    <w:lvl w:ilvl="0" w:tplc="C6A078EA">
      <w:start w:val="1"/>
      <w:numFmt w:val="bullet"/>
      <w:lvlText w:val="-"/>
      <w:lvlJc w:val="left"/>
      <w:pPr>
        <w:ind w:left="720" w:hanging="360"/>
      </w:pPr>
      <w:rPr>
        <w:rFonts w:ascii="Times New Roman" w:eastAsia="Batang"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2A95ADD"/>
    <w:multiLevelType w:val="hybridMultilevel"/>
    <w:tmpl w:val="ECA40484"/>
    <w:lvl w:ilvl="0" w:tplc="B8DA089A">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tplc="6FA6CE8A">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tplc="2C843618">
      <w:start w:val="1"/>
      <w:numFmt w:val="lowerLetter"/>
      <w:lvlText w:val="%3."/>
      <w:lvlJc w:val="left"/>
      <w:pPr>
        <w:tabs>
          <w:tab w:val="num" w:pos="1077"/>
        </w:tabs>
        <w:ind w:left="1077" w:hanging="357"/>
      </w:pPr>
      <w:rPr>
        <w:rFonts w:cs="Times New Roman" w:hint="default"/>
        <w:b w:val="0"/>
        <w:bCs w:val="0"/>
        <w:i w:val="0"/>
        <w:iCs w:val="0"/>
      </w:rPr>
    </w:lvl>
    <w:lvl w:ilvl="3" w:tplc="A87AF93E">
      <w:numFmt w:val="none"/>
      <w:lvlText w:val=""/>
      <w:lvlJc w:val="left"/>
      <w:pPr>
        <w:tabs>
          <w:tab w:val="num" w:pos="360"/>
        </w:tabs>
      </w:pPr>
      <w:rPr>
        <w:rFonts w:cs="Times New Roman" w:hint="default"/>
      </w:rPr>
    </w:lvl>
    <w:lvl w:ilvl="4" w:tplc="65386A14">
      <w:numFmt w:val="none"/>
      <w:lvlText w:val=""/>
      <w:lvlJc w:val="left"/>
      <w:pPr>
        <w:tabs>
          <w:tab w:val="num" w:pos="360"/>
        </w:tabs>
      </w:pPr>
      <w:rPr>
        <w:rFonts w:cs="Times New Roman" w:hint="default"/>
      </w:rPr>
    </w:lvl>
    <w:lvl w:ilvl="5" w:tplc="EBA60030">
      <w:numFmt w:val="none"/>
      <w:lvlText w:val=""/>
      <w:lvlJc w:val="left"/>
      <w:pPr>
        <w:tabs>
          <w:tab w:val="num" w:pos="360"/>
        </w:tabs>
      </w:pPr>
      <w:rPr>
        <w:rFonts w:cs="Times New Roman" w:hint="default"/>
      </w:rPr>
    </w:lvl>
    <w:lvl w:ilvl="6" w:tplc="A178202A">
      <w:numFmt w:val="none"/>
      <w:lvlText w:val=""/>
      <w:lvlJc w:val="left"/>
      <w:pPr>
        <w:tabs>
          <w:tab w:val="num" w:pos="360"/>
        </w:tabs>
      </w:pPr>
      <w:rPr>
        <w:rFonts w:cs="Times New Roman" w:hint="default"/>
      </w:rPr>
    </w:lvl>
    <w:lvl w:ilvl="7" w:tplc="724A1FAA">
      <w:numFmt w:val="none"/>
      <w:lvlText w:val=""/>
      <w:lvlJc w:val="left"/>
      <w:pPr>
        <w:tabs>
          <w:tab w:val="num" w:pos="360"/>
        </w:tabs>
      </w:pPr>
      <w:rPr>
        <w:rFonts w:cs="Times New Roman" w:hint="default"/>
      </w:rPr>
    </w:lvl>
    <w:lvl w:ilvl="8" w:tplc="39A247C8">
      <w:numFmt w:val="none"/>
      <w:lvlText w:val=""/>
      <w:lvlJc w:val="left"/>
      <w:pPr>
        <w:tabs>
          <w:tab w:val="num" w:pos="360"/>
        </w:tabs>
      </w:pPr>
      <w:rPr>
        <w:rFonts w:cs="Times New Roman" w:hint="default"/>
      </w:rPr>
    </w:lvl>
  </w:abstractNum>
  <w:abstractNum w:abstractNumId="13" w15:restartNumberingAfterBreak="0">
    <w:nsid w:val="5439640A"/>
    <w:multiLevelType w:val="hybridMultilevel"/>
    <w:tmpl w:val="B4B4CF54"/>
    <w:lvl w:ilvl="0" w:tplc="2E76E552">
      <w:start w:val="1"/>
      <w:numFmt w:val="decimal"/>
      <w:suff w:val="space"/>
      <w:lvlText w:val="(%1)"/>
      <w:lvlJc w:val="left"/>
      <w:pPr>
        <w:ind w:left="710" w:firstLine="0"/>
      </w:pPr>
      <w:rPr>
        <w:b w:val="0"/>
        <w:bCs w:val="0"/>
        <w:i w:val="0"/>
        <w:strike w:val="0"/>
        <w:color w:val="auto"/>
      </w:rPr>
    </w:lvl>
    <w:lvl w:ilvl="1" w:tplc="2AC4F022">
      <w:start w:val="1"/>
      <w:numFmt w:val="lowerLetter"/>
      <w:lvlText w:val="%2)"/>
      <w:lvlJc w:val="left"/>
      <w:pPr>
        <w:tabs>
          <w:tab w:val="num" w:pos="720"/>
        </w:tabs>
        <w:ind w:left="720" w:hanging="360"/>
      </w:pPr>
      <w:rPr>
        <w:rFonts w:cs="Times New Roman" w:hint="default"/>
      </w:rPr>
    </w:lvl>
    <w:lvl w:ilvl="2" w:tplc="106431BE">
      <w:start w:val="1"/>
      <w:numFmt w:val="lowerRoman"/>
      <w:lvlText w:val="%3)"/>
      <w:lvlJc w:val="left"/>
      <w:pPr>
        <w:tabs>
          <w:tab w:val="num" w:pos="1080"/>
        </w:tabs>
        <w:ind w:left="1080" w:hanging="360"/>
      </w:pPr>
      <w:rPr>
        <w:rFonts w:cs="Times New Roman" w:hint="default"/>
      </w:rPr>
    </w:lvl>
    <w:lvl w:ilvl="3" w:tplc="CF1857A4">
      <w:start w:val="1"/>
      <w:numFmt w:val="decimal"/>
      <w:lvlText w:val="(%4)"/>
      <w:lvlJc w:val="left"/>
      <w:pPr>
        <w:tabs>
          <w:tab w:val="num" w:pos="1440"/>
        </w:tabs>
        <w:ind w:left="1440" w:hanging="360"/>
      </w:pPr>
      <w:rPr>
        <w:rFonts w:cs="Times New Roman" w:hint="default"/>
      </w:rPr>
    </w:lvl>
    <w:lvl w:ilvl="4" w:tplc="C39247DE">
      <w:start w:val="1"/>
      <w:numFmt w:val="lowerLetter"/>
      <w:lvlText w:val="(%5)"/>
      <w:lvlJc w:val="left"/>
      <w:pPr>
        <w:tabs>
          <w:tab w:val="num" w:pos="1800"/>
        </w:tabs>
        <w:ind w:left="1800" w:hanging="360"/>
      </w:pPr>
      <w:rPr>
        <w:rFonts w:cs="Times New Roman" w:hint="default"/>
      </w:rPr>
    </w:lvl>
    <w:lvl w:ilvl="5" w:tplc="94C854DC">
      <w:start w:val="1"/>
      <w:numFmt w:val="lowerRoman"/>
      <w:lvlText w:val="(%6)"/>
      <w:lvlJc w:val="left"/>
      <w:pPr>
        <w:tabs>
          <w:tab w:val="num" w:pos="2160"/>
        </w:tabs>
        <w:ind w:left="2160" w:hanging="360"/>
      </w:pPr>
      <w:rPr>
        <w:rFonts w:cs="Times New Roman" w:hint="default"/>
      </w:rPr>
    </w:lvl>
    <w:lvl w:ilvl="6" w:tplc="CDD26D88">
      <w:start w:val="1"/>
      <w:numFmt w:val="decimal"/>
      <w:lvlText w:val="%7."/>
      <w:lvlJc w:val="left"/>
      <w:pPr>
        <w:tabs>
          <w:tab w:val="num" w:pos="2520"/>
        </w:tabs>
        <w:ind w:left="2520" w:hanging="360"/>
      </w:pPr>
      <w:rPr>
        <w:rFonts w:cs="Times New Roman" w:hint="default"/>
      </w:rPr>
    </w:lvl>
    <w:lvl w:ilvl="7" w:tplc="6F4E9696">
      <w:start w:val="1"/>
      <w:numFmt w:val="lowerLetter"/>
      <w:lvlText w:val="%8."/>
      <w:lvlJc w:val="left"/>
      <w:pPr>
        <w:tabs>
          <w:tab w:val="num" w:pos="2880"/>
        </w:tabs>
        <w:ind w:left="2880" w:hanging="360"/>
      </w:pPr>
      <w:rPr>
        <w:rFonts w:cs="Times New Roman" w:hint="default"/>
      </w:rPr>
    </w:lvl>
    <w:lvl w:ilvl="8" w:tplc="5C02527C">
      <w:start w:val="1"/>
      <w:numFmt w:val="lowerRoman"/>
      <w:lvlText w:val="%9."/>
      <w:lvlJc w:val="left"/>
      <w:pPr>
        <w:tabs>
          <w:tab w:val="num" w:pos="3240"/>
        </w:tabs>
        <w:ind w:left="3240" w:hanging="360"/>
      </w:pPr>
      <w:rPr>
        <w:rFonts w:cs="Times New Roman" w:hint="default"/>
      </w:rPr>
    </w:lvl>
  </w:abstractNum>
  <w:abstractNum w:abstractNumId="14" w15:restartNumberingAfterBreak="0">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5" w15:restartNumberingAfterBreak="0">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6" w15:restartNumberingAfterBreak="0">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17" w15:restartNumberingAfterBreak="0">
    <w:nsid w:val="6B38027B"/>
    <w:multiLevelType w:val="hybridMultilevel"/>
    <w:tmpl w:val="B5DEB48A"/>
    <w:lvl w:ilvl="0" w:tplc="041B0017">
      <w:start w:val="1"/>
      <w:numFmt w:val="lowerLetter"/>
      <w:lvlText w:val="%1)"/>
      <w:lvlJc w:val="left"/>
      <w:pPr>
        <w:ind w:left="843" w:hanging="360"/>
      </w:pPr>
    </w:lvl>
    <w:lvl w:ilvl="1" w:tplc="041B0019" w:tentative="1">
      <w:start w:val="1"/>
      <w:numFmt w:val="lowerLetter"/>
      <w:lvlText w:val="%2."/>
      <w:lvlJc w:val="left"/>
      <w:pPr>
        <w:ind w:left="1563" w:hanging="360"/>
      </w:pPr>
    </w:lvl>
    <w:lvl w:ilvl="2" w:tplc="041B001B" w:tentative="1">
      <w:start w:val="1"/>
      <w:numFmt w:val="lowerRoman"/>
      <w:lvlText w:val="%3."/>
      <w:lvlJc w:val="right"/>
      <w:pPr>
        <w:ind w:left="2283" w:hanging="180"/>
      </w:pPr>
    </w:lvl>
    <w:lvl w:ilvl="3" w:tplc="041B000F" w:tentative="1">
      <w:start w:val="1"/>
      <w:numFmt w:val="decimal"/>
      <w:lvlText w:val="%4."/>
      <w:lvlJc w:val="left"/>
      <w:pPr>
        <w:ind w:left="3003" w:hanging="360"/>
      </w:pPr>
    </w:lvl>
    <w:lvl w:ilvl="4" w:tplc="041B0019" w:tentative="1">
      <w:start w:val="1"/>
      <w:numFmt w:val="lowerLetter"/>
      <w:lvlText w:val="%5."/>
      <w:lvlJc w:val="left"/>
      <w:pPr>
        <w:ind w:left="3723" w:hanging="360"/>
      </w:pPr>
    </w:lvl>
    <w:lvl w:ilvl="5" w:tplc="041B001B" w:tentative="1">
      <w:start w:val="1"/>
      <w:numFmt w:val="lowerRoman"/>
      <w:lvlText w:val="%6."/>
      <w:lvlJc w:val="right"/>
      <w:pPr>
        <w:ind w:left="4443" w:hanging="180"/>
      </w:pPr>
    </w:lvl>
    <w:lvl w:ilvl="6" w:tplc="041B000F" w:tentative="1">
      <w:start w:val="1"/>
      <w:numFmt w:val="decimal"/>
      <w:lvlText w:val="%7."/>
      <w:lvlJc w:val="left"/>
      <w:pPr>
        <w:ind w:left="5163" w:hanging="360"/>
      </w:pPr>
    </w:lvl>
    <w:lvl w:ilvl="7" w:tplc="041B0019" w:tentative="1">
      <w:start w:val="1"/>
      <w:numFmt w:val="lowerLetter"/>
      <w:lvlText w:val="%8."/>
      <w:lvlJc w:val="left"/>
      <w:pPr>
        <w:ind w:left="5883" w:hanging="360"/>
      </w:pPr>
    </w:lvl>
    <w:lvl w:ilvl="8" w:tplc="041B001B" w:tentative="1">
      <w:start w:val="1"/>
      <w:numFmt w:val="lowerRoman"/>
      <w:lvlText w:val="%9."/>
      <w:lvlJc w:val="right"/>
      <w:pPr>
        <w:ind w:left="6603" w:hanging="180"/>
      </w:pPr>
    </w:lvl>
  </w:abstractNum>
  <w:abstractNum w:abstractNumId="18" w15:restartNumberingAfterBreak="0">
    <w:nsid w:val="7C052219"/>
    <w:multiLevelType w:val="multilevel"/>
    <w:tmpl w:val="D1D09614"/>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
  </w:num>
  <w:num w:numId="2">
    <w:abstractNumId w:val="13"/>
  </w:num>
  <w:num w:numId="3">
    <w:abstractNumId w:val="16"/>
  </w:num>
  <w:num w:numId="4">
    <w:abstractNumId w:val="14"/>
  </w:num>
  <w:num w:numId="5">
    <w:abstractNumId w:val="0"/>
  </w:num>
  <w:num w:numId="6">
    <w:abstractNumId w:val="3"/>
  </w:num>
  <w:num w:numId="7">
    <w:abstractNumId w:val="2"/>
  </w:num>
  <w:num w:numId="8">
    <w:abstractNumId w:val="10"/>
  </w:num>
  <w:num w:numId="9">
    <w:abstractNumId w:val="6"/>
  </w:num>
  <w:num w:numId="10">
    <w:abstractNumId w:val="5"/>
  </w:num>
  <w:num w:numId="11">
    <w:abstractNumId w:val="1"/>
  </w:num>
  <w:num w:numId="12">
    <w:abstractNumId w:val="12"/>
  </w:num>
  <w:num w:numId="13">
    <w:abstractNumId w:val="15"/>
  </w:num>
  <w:num w:numId="14">
    <w:abstractNumId w:val="18"/>
  </w:num>
  <w:num w:numId="15">
    <w:abstractNumId w:val="8"/>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7"/>
  </w:num>
  <w:num w:numId="19">
    <w:abstractNumId w:val="11"/>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ilohuščin Vladimír">
    <w15:presenceInfo w15:providerId="AD" w15:userId="S-1-5-21-1537444562-954076699-2316396334-162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7EA"/>
    <w:rsid w:val="000230D7"/>
    <w:rsid w:val="00025F27"/>
    <w:rsid w:val="0005141E"/>
    <w:rsid w:val="00081DE9"/>
    <w:rsid w:val="00092494"/>
    <w:rsid w:val="000F09B7"/>
    <w:rsid w:val="0013326A"/>
    <w:rsid w:val="00152617"/>
    <w:rsid w:val="001C5F37"/>
    <w:rsid w:val="001D603F"/>
    <w:rsid w:val="00204327"/>
    <w:rsid w:val="00286293"/>
    <w:rsid w:val="002B7999"/>
    <w:rsid w:val="003051FC"/>
    <w:rsid w:val="0032242C"/>
    <w:rsid w:val="00325C7E"/>
    <w:rsid w:val="003368FA"/>
    <w:rsid w:val="003519AC"/>
    <w:rsid w:val="00374034"/>
    <w:rsid w:val="0038147D"/>
    <w:rsid w:val="003F198D"/>
    <w:rsid w:val="004158BD"/>
    <w:rsid w:val="00432041"/>
    <w:rsid w:val="004E2997"/>
    <w:rsid w:val="004F3E28"/>
    <w:rsid w:val="004F58B8"/>
    <w:rsid w:val="005071B7"/>
    <w:rsid w:val="00580939"/>
    <w:rsid w:val="005A0EBA"/>
    <w:rsid w:val="005C010F"/>
    <w:rsid w:val="005D2BF9"/>
    <w:rsid w:val="005F7347"/>
    <w:rsid w:val="00624A55"/>
    <w:rsid w:val="00631305"/>
    <w:rsid w:val="00657F83"/>
    <w:rsid w:val="00666656"/>
    <w:rsid w:val="006873A5"/>
    <w:rsid w:val="006A1C56"/>
    <w:rsid w:val="006C6259"/>
    <w:rsid w:val="006D5224"/>
    <w:rsid w:val="00722950"/>
    <w:rsid w:val="00751D4B"/>
    <w:rsid w:val="007733BF"/>
    <w:rsid w:val="007A3D1F"/>
    <w:rsid w:val="007C450F"/>
    <w:rsid w:val="007E0A2E"/>
    <w:rsid w:val="00812F01"/>
    <w:rsid w:val="00893279"/>
    <w:rsid w:val="008B7AD5"/>
    <w:rsid w:val="008F4ED6"/>
    <w:rsid w:val="008F7589"/>
    <w:rsid w:val="009733CB"/>
    <w:rsid w:val="00974B92"/>
    <w:rsid w:val="009C4648"/>
    <w:rsid w:val="009E5B31"/>
    <w:rsid w:val="009F404B"/>
    <w:rsid w:val="00A05682"/>
    <w:rsid w:val="00A46286"/>
    <w:rsid w:val="00A53879"/>
    <w:rsid w:val="00A637EA"/>
    <w:rsid w:val="00B17DEC"/>
    <w:rsid w:val="00B6179E"/>
    <w:rsid w:val="00B92527"/>
    <w:rsid w:val="00BC49CB"/>
    <w:rsid w:val="00BE623C"/>
    <w:rsid w:val="00C051BE"/>
    <w:rsid w:val="00CC21AC"/>
    <w:rsid w:val="00CD0002"/>
    <w:rsid w:val="00CD1D43"/>
    <w:rsid w:val="00CF04F6"/>
    <w:rsid w:val="00CF37B9"/>
    <w:rsid w:val="00D1039C"/>
    <w:rsid w:val="00D149F7"/>
    <w:rsid w:val="00D21BA5"/>
    <w:rsid w:val="00D7248A"/>
    <w:rsid w:val="00DC0CF0"/>
    <w:rsid w:val="00DE1600"/>
    <w:rsid w:val="00E04193"/>
    <w:rsid w:val="00E33C07"/>
    <w:rsid w:val="00E540AC"/>
    <w:rsid w:val="00E83E0D"/>
    <w:rsid w:val="00EA2893"/>
    <w:rsid w:val="00ED154F"/>
    <w:rsid w:val="00F70D8C"/>
    <w:rsid w:val="00F75DF2"/>
    <w:rsid w:val="00FD0D34"/>
    <w:rsid w:val="00FD3D0C"/>
    <w:rsid w:val="00FE0A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F3D6E"/>
  <w15:chartTrackingRefBased/>
  <w15:docId w15:val="{28607AB9-7B6D-49C4-8C0F-06F552D3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637EA"/>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A637EA"/>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A637EA"/>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A637EA"/>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A637EA"/>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A637EA"/>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A637EA"/>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A637EA"/>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A637EA"/>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A637EA"/>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637EA"/>
    <w:rPr>
      <w:rFonts w:ascii="Times New Roman" w:eastAsia="Times New Roman" w:hAnsi="Times New Roman" w:cs="Times New Roman"/>
      <w:b/>
      <w:bCs/>
      <w:sz w:val="28"/>
      <w:szCs w:val="28"/>
      <w:lang w:eastAsia="sk-SK"/>
    </w:rPr>
  </w:style>
  <w:style w:type="character" w:customStyle="1" w:styleId="Nadpis2Char">
    <w:name w:val="Nadpis 2 Char"/>
    <w:basedOn w:val="Predvolenpsmoodseku"/>
    <w:link w:val="Nadpis2"/>
    <w:uiPriority w:val="99"/>
    <w:rsid w:val="00A637EA"/>
    <w:rPr>
      <w:rFonts w:ascii="Times New Roman" w:eastAsia="Times New Roman" w:hAnsi="Times New Roman" w:cs="Times New Roman"/>
      <w:b/>
      <w:bCs/>
      <w:sz w:val="26"/>
      <w:szCs w:val="26"/>
      <w:lang w:eastAsia="sk-SK"/>
    </w:rPr>
  </w:style>
  <w:style w:type="character" w:customStyle="1" w:styleId="Nadpis3Char">
    <w:name w:val="Nadpis 3 Char"/>
    <w:basedOn w:val="Predvolenpsmoodseku"/>
    <w:link w:val="Nadpis3"/>
    <w:uiPriority w:val="99"/>
    <w:rsid w:val="00A637EA"/>
    <w:rPr>
      <w:rFonts w:ascii="Times New Roman" w:eastAsia="Times New Roman" w:hAnsi="Times New Roman" w:cs="Times New Roman"/>
      <w:b/>
      <w:bCs/>
      <w:sz w:val="26"/>
      <w:szCs w:val="26"/>
      <w:lang w:eastAsia="sk-SK"/>
    </w:rPr>
  </w:style>
  <w:style w:type="character" w:customStyle="1" w:styleId="Nadpis4Char">
    <w:name w:val="Nadpis 4 Char"/>
    <w:basedOn w:val="Predvolenpsmoodseku"/>
    <w:link w:val="Nadpis4"/>
    <w:uiPriority w:val="99"/>
    <w:rsid w:val="00A637EA"/>
    <w:rPr>
      <w:rFonts w:ascii="Times New Roman" w:eastAsia="Times New Roman" w:hAnsi="Times New Roman" w:cs="Times New Roman"/>
      <w:i/>
      <w:iCs/>
      <w:sz w:val="24"/>
      <w:szCs w:val="24"/>
      <w:lang w:val="en-US" w:eastAsia="sk-SK"/>
    </w:rPr>
  </w:style>
  <w:style w:type="character" w:customStyle="1" w:styleId="Nadpis5Char">
    <w:name w:val="Nadpis 5 Char"/>
    <w:basedOn w:val="Predvolenpsmoodseku"/>
    <w:link w:val="Nadpis5"/>
    <w:uiPriority w:val="99"/>
    <w:rsid w:val="00A637EA"/>
    <w:rPr>
      <w:rFonts w:ascii="Times New Roman" w:eastAsia="Times New Roman" w:hAnsi="Times New Roman" w:cs="Times New Roman"/>
      <w:b/>
      <w:bCs/>
      <w:sz w:val="24"/>
      <w:szCs w:val="24"/>
      <w:lang w:eastAsia="sk-SK"/>
    </w:rPr>
  </w:style>
  <w:style w:type="character" w:customStyle="1" w:styleId="Nadpis6Char">
    <w:name w:val="Nadpis 6 Char"/>
    <w:basedOn w:val="Predvolenpsmoodseku"/>
    <w:link w:val="Nadpis6"/>
    <w:uiPriority w:val="99"/>
    <w:rsid w:val="00A637EA"/>
    <w:rPr>
      <w:rFonts w:ascii="Times New Roman" w:eastAsia="Times New Roman" w:hAnsi="Times New Roman" w:cs="Times New Roman"/>
      <w:b/>
      <w:bCs/>
      <w:i/>
      <w:iCs/>
      <w:sz w:val="24"/>
      <w:szCs w:val="24"/>
      <w:lang w:eastAsia="sk-SK"/>
    </w:rPr>
  </w:style>
  <w:style w:type="character" w:customStyle="1" w:styleId="Nadpis7Char">
    <w:name w:val="Nadpis 7 Char"/>
    <w:basedOn w:val="Predvolenpsmoodseku"/>
    <w:link w:val="Nadpis7"/>
    <w:uiPriority w:val="99"/>
    <w:rsid w:val="00A637EA"/>
    <w:rPr>
      <w:rFonts w:ascii="Times New Roman" w:eastAsia="Times New Roman" w:hAnsi="Times New Roman" w:cs="Times New Roman"/>
      <w:i/>
      <w:iCs/>
      <w:sz w:val="24"/>
      <w:szCs w:val="24"/>
      <w:lang w:eastAsia="sk-SK"/>
    </w:rPr>
  </w:style>
  <w:style w:type="character" w:customStyle="1" w:styleId="Nadpis8Char">
    <w:name w:val="Nadpis 8 Char"/>
    <w:basedOn w:val="Predvolenpsmoodseku"/>
    <w:link w:val="Nadpis8"/>
    <w:uiPriority w:val="99"/>
    <w:rsid w:val="00A637EA"/>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A637EA"/>
    <w:rPr>
      <w:rFonts w:ascii="Arial" w:eastAsia="Times New Roman" w:hAnsi="Arial" w:cs="Arial"/>
      <w:lang w:eastAsia="sk-SK"/>
    </w:rPr>
  </w:style>
  <w:style w:type="paragraph" w:styleId="Textbubliny">
    <w:name w:val="Balloon Text"/>
    <w:basedOn w:val="Normlny"/>
    <w:link w:val="TextbublinyChar"/>
    <w:uiPriority w:val="99"/>
    <w:semiHidden/>
    <w:rsid w:val="00A637EA"/>
    <w:rPr>
      <w:rFonts w:ascii="Tahoma" w:hAnsi="Tahoma" w:cs="Tahoma"/>
      <w:sz w:val="16"/>
      <w:szCs w:val="16"/>
    </w:rPr>
  </w:style>
  <w:style w:type="character" w:customStyle="1" w:styleId="TextbublinyChar">
    <w:name w:val="Text bubliny Char"/>
    <w:basedOn w:val="Predvolenpsmoodseku"/>
    <w:link w:val="Textbubliny"/>
    <w:uiPriority w:val="99"/>
    <w:semiHidden/>
    <w:rsid w:val="00A637EA"/>
    <w:rPr>
      <w:rFonts w:ascii="Tahoma" w:eastAsia="Times New Roman" w:hAnsi="Tahoma" w:cs="Tahoma"/>
      <w:sz w:val="16"/>
      <w:szCs w:val="16"/>
      <w:lang w:eastAsia="sk-SK"/>
    </w:rPr>
  </w:style>
  <w:style w:type="paragraph" w:styleId="Hlavika">
    <w:name w:val="header"/>
    <w:basedOn w:val="Normlny"/>
    <w:link w:val="HlavikaChar"/>
    <w:uiPriority w:val="99"/>
    <w:rsid w:val="00A637EA"/>
    <w:pPr>
      <w:tabs>
        <w:tab w:val="center" w:pos="4536"/>
        <w:tab w:val="right" w:pos="9072"/>
      </w:tabs>
    </w:pPr>
  </w:style>
  <w:style w:type="character" w:customStyle="1" w:styleId="HlavikaChar">
    <w:name w:val="Hlavička Char"/>
    <w:basedOn w:val="Predvolenpsmoodseku"/>
    <w:link w:val="Hlavika"/>
    <w:uiPriority w:val="99"/>
    <w:rsid w:val="00A637EA"/>
    <w:rPr>
      <w:rFonts w:ascii="Times New Roman" w:eastAsia="Times New Roman" w:hAnsi="Times New Roman" w:cs="Times New Roman"/>
      <w:sz w:val="24"/>
      <w:szCs w:val="24"/>
      <w:lang w:eastAsia="sk-SK"/>
    </w:rPr>
  </w:style>
  <w:style w:type="paragraph" w:styleId="Pta">
    <w:name w:val="footer"/>
    <w:basedOn w:val="Normlny"/>
    <w:link w:val="PtaChar"/>
    <w:uiPriority w:val="99"/>
    <w:rsid w:val="00A637EA"/>
    <w:pPr>
      <w:tabs>
        <w:tab w:val="center" w:pos="4536"/>
        <w:tab w:val="right" w:pos="9072"/>
      </w:tabs>
    </w:pPr>
  </w:style>
  <w:style w:type="character" w:customStyle="1" w:styleId="PtaChar">
    <w:name w:val="Päta Char"/>
    <w:basedOn w:val="Predvolenpsmoodseku"/>
    <w:link w:val="Pta"/>
    <w:uiPriority w:val="99"/>
    <w:rsid w:val="00A637EA"/>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rsid w:val="00A637EA"/>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rsid w:val="00A637EA"/>
    <w:rPr>
      <w:rFonts w:ascii="Times New Roman" w:eastAsia="Times New Roman" w:hAnsi="Times New Roman" w:cs="Times New Roman"/>
      <w:sz w:val="20"/>
      <w:szCs w:val="20"/>
      <w:lang w:val="en-GB" w:eastAsia="sk-SK"/>
    </w:rPr>
  </w:style>
  <w:style w:type="character" w:styleId="slostrany">
    <w:name w:val="page number"/>
    <w:basedOn w:val="Predvolenpsmoodseku"/>
    <w:uiPriority w:val="99"/>
    <w:rsid w:val="00A637EA"/>
    <w:rPr>
      <w:rFonts w:ascii="Times New Roman" w:hAnsi="Times New Roman" w:cs="Times New Roman"/>
      <w:sz w:val="22"/>
    </w:rPr>
  </w:style>
  <w:style w:type="character" w:styleId="Odkaznapoznmkupodiarou">
    <w:name w:val="footnote reference"/>
    <w:basedOn w:val="Predvolenpsmoodseku"/>
    <w:uiPriority w:val="99"/>
    <w:semiHidden/>
    <w:rsid w:val="00A637EA"/>
    <w:rPr>
      <w:rFonts w:cs="Times New Roman"/>
      <w:vertAlign w:val="superscript"/>
    </w:rPr>
  </w:style>
  <w:style w:type="paragraph" w:styleId="Obsah1">
    <w:name w:val="toc 1"/>
    <w:basedOn w:val="Normlny"/>
    <w:next w:val="Normlny"/>
    <w:autoRedefine/>
    <w:uiPriority w:val="39"/>
    <w:rsid w:val="00A637EA"/>
    <w:pPr>
      <w:tabs>
        <w:tab w:val="right" w:leader="dot" w:pos="9062"/>
      </w:tabs>
      <w:spacing w:before="360"/>
    </w:pPr>
    <w:rPr>
      <w:b/>
      <w:bCs/>
      <w:noProof/>
    </w:rPr>
  </w:style>
  <w:style w:type="paragraph" w:styleId="Obsah2">
    <w:name w:val="toc 2"/>
    <w:basedOn w:val="Normlny"/>
    <w:next w:val="Normlny"/>
    <w:autoRedefine/>
    <w:uiPriority w:val="39"/>
    <w:rsid w:val="00A637EA"/>
    <w:pPr>
      <w:spacing w:before="240"/>
    </w:pPr>
    <w:rPr>
      <w:b/>
      <w:bCs/>
    </w:rPr>
  </w:style>
  <w:style w:type="paragraph" w:styleId="Obsah3">
    <w:name w:val="toc 3"/>
    <w:basedOn w:val="Normlny"/>
    <w:next w:val="Normlny"/>
    <w:autoRedefine/>
    <w:uiPriority w:val="39"/>
    <w:rsid w:val="00A637EA"/>
    <w:pPr>
      <w:tabs>
        <w:tab w:val="right" w:leader="dot" w:pos="9062"/>
      </w:tabs>
    </w:pPr>
  </w:style>
  <w:style w:type="paragraph" w:styleId="Obsah4">
    <w:name w:val="toc 4"/>
    <w:basedOn w:val="Normlny"/>
    <w:next w:val="Normlny"/>
    <w:autoRedefine/>
    <w:uiPriority w:val="39"/>
    <w:rsid w:val="00A637EA"/>
    <w:pPr>
      <w:tabs>
        <w:tab w:val="right" w:leader="dot" w:pos="9062"/>
      </w:tabs>
      <w:ind w:left="480"/>
    </w:pPr>
  </w:style>
  <w:style w:type="paragraph" w:styleId="Obsah5">
    <w:name w:val="toc 5"/>
    <w:basedOn w:val="Normlny"/>
    <w:next w:val="Normlny"/>
    <w:autoRedefine/>
    <w:uiPriority w:val="39"/>
    <w:rsid w:val="00A637EA"/>
    <w:pPr>
      <w:ind w:left="720"/>
    </w:pPr>
  </w:style>
  <w:style w:type="character" w:styleId="Hypertextovprepojenie">
    <w:name w:val="Hyperlink"/>
    <w:basedOn w:val="Predvolenpsmoodseku"/>
    <w:uiPriority w:val="99"/>
    <w:rsid w:val="00A637EA"/>
    <w:rPr>
      <w:rFonts w:cs="Times New Roman"/>
      <w:color w:val="0000FF"/>
      <w:u w:val="single"/>
    </w:rPr>
  </w:style>
  <w:style w:type="paragraph" w:customStyle="1" w:styleId="tl12ptZa6pt">
    <w:name w:val="Štýl 12 pt  Za:  6 pt"/>
    <w:basedOn w:val="Normlny"/>
    <w:uiPriority w:val="99"/>
    <w:rsid w:val="00A637EA"/>
    <w:pPr>
      <w:spacing w:after="120"/>
      <w:ind w:firstLine="720"/>
      <w:jc w:val="both"/>
    </w:pPr>
  </w:style>
  <w:style w:type="paragraph" w:customStyle="1" w:styleId="Zoxnam2">
    <w:name w:val="Zoxnam_2"/>
    <w:basedOn w:val="tl12ptZa6pt"/>
    <w:uiPriority w:val="99"/>
    <w:rsid w:val="00A637EA"/>
    <w:pPr>
      <w:tabs>
        <w:tab w:val="num" w:pos="397"/>
      </w:tabs>
      <w:ind w:left="397" w:hanging="397"/>
    </w:pPr>
  </w:style>
  <w:style w:type="paragraph" w:customStyle="1" w:styleId="Zoznam1">
    <w:name w:val="Zoznam_1"/>
    <w:basedOn w:val="Normlny"/>
    <w:link w:val="Zoznam1Char"/>
    <w:autoRedefine/>
    <w:uiPriority w:val="99"/>
    <w:rsid w:val="00A637EA"/>
    <w:pPr>
      <w:autoSpaceDE w:val="0"/>
      <w:autoSpaceDN w:val="0"/>
      <w:spacing w:after="120"/>
      <w:ind w:left="-38" w:firstLine="142"/>
      <w:jc w:val="center"/>
    </w:pPr>
    <w:rPr>
      <w:rFonts w:eastAsia="ArialMT"/>
      <w:bCs/>
      <w:i/>
      <w:sz w:val="22"/>
      <w:lang w:eastAsia="nb-NO"/>
    </w:rPr>
  </w:style>
  <w:style w:type="character" w:customStyle="1" w:styleId="Zoznam1Char">
    <w:name w:val="Zoznam_1 Char"/>
    <w:link w:val="Zoznam1"/>
    <w:uiPriority w:val="99"/>
    <w:locked/>
    <w:rsid w:val="00A637EA"/>
    <w:rPr>
      <w:rFonts w:ascii="Times New Roman" w:eastAsia="ArialMT" w:hAnsi="Times New Roman" w:cs="Times New Roman"/>
      <w:bCs/>
      <w:i/>
      <w:szCs w:val="24"/>
      <w:lang w:eastAsia="nb-NO"/>
    </w:rPr>
  </w:style>
  <w:style w:type="paragraph" w:customStyle="1" w:styleId="Zoznam3">
    <w:name w:val="Zoznam_3"/>
    <w:basedOn w:val="tl12ptZa6pt"/>
    <w:uiPriority w:val="99"/>
    <w:rsid w:val="00A637EA"/>
    <w:pPr>
      <w:tabs>
        <w:tab w:val="num" w:pos="360"/>
      </w:tabs>
      <w:ind w:left="360" w:hanging="360"/>
    </w:pPr>
  </w:style>
  <w:style w:type="paragraph" w:styleId="Zkladntext3">
    <w:name w:val="Body Text 3"/>
    <w:basedOn w:val="Normlny"/>
    <w:link w:val="Zkladntext3Char"/>
    <w:uiPriority w:val="99"/>
    <w:rsid w:val="00A637EA"/>
    <w:pPr>
      <w:spacing w:after="120"/>
    </w:pPr>
    <w:rPr>
      <w:i/>
      <w:iCs/>
      <w:lang w:val="en-GB" w:eastAsia="en-US"/>
    </w:rPr>
  </w:style>
  <w:style w:type="character" w:customStyle="1" w:styleId="Zkladntext3Char">
    <w:name w:val="Základný text 3 Char"/>
    <w:basedOn w:val="Predvolenpsmoodseku"/>
    <w:link w:val="Zkladntext3"/>
    <w:uiPriority w:val="99"/>
    <w:rsid w:val="00A637EA"/>
    <w:rPr>
      <w:rFonts w:ascii="Times New Roman" w:eastAsia="Times New Roman" w:hAnsi="Times New Roman" w:cs="Times New Roman"/>
      <w:i/>
      <w:iCs/>
      <w:sz w:val="24"/>
      <w:szCs w:val="24"/>
      <w:lang w:val="en-GB"/>
    </w:rPr>
  </w:style>
  <w:style w:type="paragraph" w:customStyle="1" w:styleId="Nadpis2-vavo">
    <w:name w:val="Nadpis 2 - vľavo"/>
    <w:basedOn w:val="Nadpis2"/>
    <w:next w:val="tl12ptZa6pt"/>
    <w:uiPriority w:val="99"/>
    <w:rsid w:val="00A637EA"/>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A637EA"/>
    <w:pPr>
      <w:numPr>
        <w:ilvl w:val="0"/>
        <w:numId w:val="0"/>
      </w:numPr>
      <w:tabs>
        <w:tab w:val="num" w:pos="1080"/>
      </w:tabs>
      <w:spacing w:after="120"/>
      <w:ind w:left="1080" w:hanging="360"/>
      <w:jc w:val="left"/>
    </w:pPr>
  </w:style>
  <w:style w:type="table" w:styleId="Mriekatabuky">
    <w:name w:val="Table Grid"/>
    <w:basedOn w:val="Normlnatabuka"/>
    <w:uiPriority w:val="99"/>
    <w:rsid w:val="00A637EA"/>
    <w:pPr>
      <w:autoSpaceDE w:val="0"/>
      <w:autoSpaceDN w:val="0"/>
      <w:spacing w:after="120" w:line="240" w:lineRule="auto"/>
      <w:ind w:firstLine="720"/>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A637EA"/>
    <w:rPr>
      <w:sz w:val="24"/>
      <w:lang w:val="en-US" w:eastAsia="sk-SK"/>
    </w:rPr>
  </w:style>
  <w:style w:type="character" w:styleId="Vrazn">
    <w:name w:val="Strong"/>
    <w:basedOn w:val="Predvolenpsmoodseku"/>
    <w:uiPriority w:val="22"/>
    <w:qFormat/>
    <w:rsid w:val="00A637EA"/>
    <w:rPr>
      <w:rFonts w:cs="Times New Roman"/>
      <w:b/>
    </w:rPr>
  </w:style>
  <w:style w:type="paragraph" w:customStyle="1" w:styleId="gestorsktvar">
    <w:name w:val="gestorský útvar"/>
    <w:basedOn w:val="Normlny"/>
    <w:next w:val="Normlny"/>
    <w:uiPriority w:val="99"/>
    <w:rsid w:val="00A637EA"/>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A637EA"/>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A637EA"/>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A637EA"/>
    <w:rPr>
      <w:rFonts w:cs="Times New Roman"/>
      <w:sz w:val="16"/>
    </w:rPr>
  </w:style>
  <w:style w:type="paragraph" w:styleId="Textkomentra">
    <w:name w:val="annotation text"/>
    <w:basedOn w:val="Normlny"/>
    <w:link w:val="TextkomentraChar"/>
    <w:uiPriority w:val="99"/>
    <w:semiHidden/>
    <w:rsid w:val="00A637EA"/>
    <w:rPr>
      <w:sz w:val="20"/>
      <w:szCs w:val="20"/>
    </w:rPr>
  </w:style>
  <w:style w:type="character" w:customStyle="1" w:styleId="TextkomentraChar">
    <w:name w:val="Text komentára Char"/>
    <w:basedOn w:val="Predvolenpsmoodseku"/>
    <w:link w:val="Textkomentra"/>
    <w:uiPriority w:val="99"/>
    <w:semiHidden/>
    <w:rsid w:val="00A637EA"/>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99"/>
    <w:semiHidden/>
    <w:rsid w:val="00A637EA"/>
    <w:pPr>
      <w:ind w:left="1440"/>
    </w:pPr>
  </w:style>
  <w:style w:type="paragraph" w:styleId="Predmetkomentra">
    <w:name w:val="annotation subject"/>
    <w:basedOn w:val="Textkomentra"/>
    <w:next w:val="Textkomentra"/>
    <w:link w:val="PredmetkomentraChar"/>
    <w:uiPriority w:val="99"/>
    <w:semiHidden/>
    <w:rsid w:val="00A637EA"/>
    <w:rPr>
      <w:b/>
      <w:bCs/>
    </w:rPr>
  </w:style>
  <w:style w:type="character" w:customStyle="1" w:styleId="PredmetkomentraChar">
    <w:name w:val="Predmet komentára Char"/>
    <w:basedOn w:val="TextkomentraChar"/>
    <w:link w:val="Predmetkomentra"/>
    <w:uiPriority w:val="99"/>
    <w:semiHidden/>
    <w:rsid w:val="00A637EA"/>
    <w:rPr>
      <w:rFonts w:ascii="Times New Roman" w:eastAsia="Times New Roman" w:hAnsi="Times New Roman" w:cs="Times New Roman"/>
      <w:b/>
      <w:bCs/>
      <w:sz w:val="20"/>
      <w:szCs w:val="20"/>
      <w:lang w:eastAsia="sk-SK"/>
    </w:rPr>
  </w:style>
  <w:style w:type="paragraph" w:customStyle="1" w:styleId="urove3">
    <w:name w:val="uroveň 3"/>
    <w:basedOn w:val="Normlny"/>
    <w:rsid w:val="00A637EA"/>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A637EA"/>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A637EA"/>
    <w:rPr>
      <w:rFonts w:ascii="Times New Roman" w:eastAsia="Batang" w:hAnsi="Times New Roman" w:cs="Times New Roman"/>
      <w:b/>
      <w:bCs/>
      <w:color w:val="000000"/>
      <w:sz w:val="24"/>
      <w:szCs w:val="24"/>
      <w:lang w:eastAsia="sk-SK"/>
    </w:rPr>
  </w:style>
  <w:style w:type="paragraph" w:styleId="truktradokumentu">
    <w:name w:val="Document Map"/>
    <w:basedOn w:val="Normlny"/>
    <w:link w:val="truktradokumentuChar"/>
    <w:uiPriority w:val="99"/>
    <w:semiHidden/>
    <w:rsid w:val="00A637EA"/>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rsid w:val="00A637EA"/>
    <w:rPr>
      <w:rFonts w:ascii="Tahoma" w:eastAsia="Times New Roman" w:hAnsi="Tahoma" w:cs="Tahoma"/>
      <w:sz w:val="20"/>
      <w:szCs w:val="20"/>
      <w:shd w:val="clear" w:color="auto" w:fill="000080"/>
      <w:lang w:eastAsia="sk-SK"/>
    </w:rPr>
  </w:style>
  <w:style w:type="character" w:styleId="Zvraznenie">
    <w:name w:val="Emphasis"/>
    <w:basedOn w:val="Predvolenpsmoodseku"/>
    <w:uiPriority w:val="20"/>
    <w:qFormat/>
    <w:rsid w:val="00A637EA"/>
    <w:rPr>
      <w:rFonts w:cs="Times New Roman"/>
      <w:b/>
    </w:rPr>
  </w:style>
  <w:style w:type="paragraph" w:styleId="Bezriadkovania">
    <w:name w:val="No Spacing"/>
    <w:uiPriority w:val="1"/>
    <w:qFormat/>
    <w:rsid w:val="00A637EA"/>
    <w:pPr>
      <w:spacing w:after="0" w:line="240" w:lineRule="auto"/>
    </w:pPr>
    <w:rPr>
      <w:rFonts w:ascii="Calibri" w:eastAsia="Times New Roman" w:hAnsi="Calibri" w:cs="Calibri"/>
    </w:rPr>
  </w:style>
  <w:style w:type="paragraph" w:styleId="Popis">
    <w:name w:val="caption"/>
    <w:next w:val="Normlny"/>
    <w:link w:val="PopisChar"/>
    <w:autoRedefine/>
    <w:uiPriority w:val="35"/>
    <w:qFormat/>
    <w:rsid w:val="00FD3D0C"/>
    <w:pPr>
      <w:autoSpaceDE w:val="0"/>
      <w:autoSpaceDN w:val="0"/>
      <w:spacing w:after="120" w:line="240" w:lineRule="auto"/>
      <w:ind w:right="-2"/>
      <w:jc w:val="both"/>
    </w:pPr>
    <w:rPr>
      <w:rFonts w:ascii="Times New Roman" w:eastAsia="Times New Roman" w:hAnsi="Times New Roman" w:cs="Times New Roman"/>
      <w:b/>
      <w:bCs/>
      <w:szCs w:val="20"/>
      <w:lang w:eastAsia="sk-SK"/>
    </w:rPr>
  </w:style>
  <w:style w:type="paragraph" w:customStyle="1" w:styleId="zoznam10">
    <w:name w:val="zoznam1"/>
    <w:basedOn w:val="Normlny"/>
    <w:rsid w:val="00A637EA"/>
  </w:style>
  <w:style w:type="paragraph" w:customStyle="1" w:styleId="Default">
    <w:name w:val="Default"/>
    <w:rsid w:val="00A637EA"/>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Obyajntext">
    <w:name w:val="Plain Text"/>
    <w:basedOn w:val="Normlny"/>
    <w:link w:val="ObyajntextChar"/>
    <w:uiPriority w:val="99"/>
    <w:rsid w:val="00A637EA"/>
    <w:rPr>
      <w:rFonts w:ascii="Consolas" w:hAnsi="Consolas"/>
      <w:sz w:val="21"/>
      <w:szCs w:val="21"/>
      <w:lang w:eastAsia="en-US"/>
    </w:rPr>
  </w:style>
  <w:style w:type="character" w:customStyle="1" w:styleId="ObyajntextChar">
    <w:name w:val="Obyčajný text Char"/>
    <w:basedOn w:val="Predvolenpsmoodseku"/>
    <w:link w:val="Obyajntext"/>
    <w:uiPriority w:val="99"/>
    <w:rsid w:val="00A637EA"/>
    <w:rPr>
      <w:rFonts w:ascii="Consolas" w:eastAsia="Times New Roman" w:hAnsi="Consolas" w:cs="Times New Roman"/>
      <w:sz w:val="21"/>
      <w:szCs w:val="21"/>
    </w:rPr>
  </w:style>
  <w:style w:type="paragraph" w:styleId="Odsekzoznamu">
    <w:name w:val="List Paragraph"/>
    <w:basedOn w:val="Normlny"/>
    <w:uiPriority w:val="34"/>
    <w:qFormat/>
    <w:rsid w:val="00A637EA"/>
    <w:pPr>
      <w:ind w:left="720"/>
    </w:pPr>
  </w:style>
  <w:style w:type="paragraph" w:styleId="Zoznamobrzkov">
    <w:name w:val="table of figures"/>
    <w:basedOn w:val="Normlny"/>
    <w:next w:val="Normlny"/>
    <w:link w:val="ZoznamobrzkovChar"/>
    <w:autoRedefine/>
    <w:uiPriority w:val="99"/>
    <w:rsid w:val="00A637EA"/>
  </w:style>
  <w:style w:type="character" w:styleId="PouitHypertextovPrepojenie">
    <w:name w:val="FollowedHyperlink"/>
    <w:basedOn w:val="Predvolenpsmoodseku"/>
    <w:uiPriority w:val="99"/>
    <w:semiHidden/>
    <w:rsid w:val="00A637EA"/>
    <w:rPr>
      <w:rFonts w:cs="Times New Roman"/>
      <w:color w:val="800080"/>
      <w:u w:val="single"/>
    </w:rPr>
  </w:style>
  <w:style w:type="paragraph" w:customStyle="1" w:styleId="ndp02">
    <w:name w:val="ndp02"/>
    <w:basedOn w:val="Zoznam1"/>
    <w:link w:val="ndp02Char"/>
    <w:qFormat/>
    <w:rsid w:val="00A637EA"/>
    <w:pPr>
      <w:numPr>
        <w:ilvl w:val="1"/>
        <w:numId w:val="14"/>
      </w:numPr>
    </w:pPr>
    <w:rPr>
      <w:b/>
      <w:sz w:val="26"/>
      <w:szCs w:val="26"/>
    </w:rPr>
  </w:style>
  <w:style w:type="character" w:customStyle="1" w:styleId="ndp02Char">
    <w:name w:val="ndp02 Char"/>
    <w:link w:val="ndp02"/>
    <w:locked/>
    <w:rsid w:val="00A637EA"/>
    <w:rPr>
      <w:rFonts w:ascii="Times New Roman" w:eastAsia="ArialMT" w:hAnsi="Times New Roman" w:cs="Times New Roman"/>
      <w:b/>
      <w:bCs/>
      <w:i/>
      <w:sz w:val="26"/>
      <w:szCs w:val="26"/>
      <w:lang w:eastAsia="nb-NO"/>
    </w:rPr>
  </w:style>
  <w:style w:type="character" w:styleId="Zstupntext">
    <w:name w:val="Placeholder Text"/>
    <w:basedOn w:val="Predvolenpsmoodseku"/>
    <w:uiPriority w:val="99"/>
    <w:semiHidden/>
    <w:rsid w:val="00A637EA"/>
    <w:rPr>
      <w:rFonts w:ascii="Times New Roman" w:hAnsi="Times New Roman" w:cs="Times New Roman"/>
      <w:color w:val="808080"/>
    </w:rPr>
  </w:style>
  <w:style w:type="character" w:customStyle="1" w:styleId="apple-converted-space">
    <w:name w:val="apple-converted-space"/>
    <w:rsid w:val="00A637EA"/>
  </w:style>
  <w:style w:type="paragraph" w:styleId="Normlnywebov">
    <w:name w:val="Normal (Web)"/>
    <w:basedOn w:val="Normlny"/>
    <w:uiPriority w:val="99"/>
    <w:unhideWhenUsed/>
    <w:rsid w:val="00A637EA"/>
    <w:pPr>
      <w:spacing w:before="100" w:beforeAutospacing="1" w:after="100" w:afterAutospacing="1"/>
    </w:pPr>
  </w:style>
  <w:style w:type="table" w:styleId="Strednmrieka3zvraznenie1">
    <w:name w:val="Medium Grid 3 Accent 1"/>
    <w:basedOn w:val="Normlnatabuka"/>
    <w:uiPriority w:val="69"/>
    <w:rsid w:val="00A637EA"/>
    <w:pPr>
      <w:spacing w:after="0" w:line="240" w:lineRule="auto"/>
    </w:pPr>
    <w:rPr>
      <w:rFonts w:ascii="Calibri" w:eastAsia="Times New Roman"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A637EA"/>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637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A637EA"/>
    <w:rPr>
      <w:rFonts w:asciiTheme="majorHAnsi" w:eastAsiaTheme="majorEastAsia" w:hAnsiTheme="majorHAnsi" w:cs="Times New Roman"/>
      <w:b/>
      <w:bCs/>
      <w:kern w:val="28"/>
      <w:sz w:val="32"/>
      <w:szCs w:val="32"/>
      <w:lang w:eastAsia="sk-SK"/>
    </w:rPr>
  </w:style>
  <w:style w:type="paragraph" w:styleId="Podtitul">
    <w:name w:val="Subtitle"/>
    <w:basedOn w:val="Normlny"/>
    <w:next w:val="Normlny"/>
    <w:link w:val="PodtitulChar"/>
    <w:uiPriority w:val="11"/>
    <w:qFormat/>
    <w:rsid w:val="00A637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A637EA"/>
    <w:rPr>
      <w:rFonts w:asciiTheme="majorHAnsi" w:eastAsiaTheme="majorEastAsia" w:hAnsiTheme="majorHAnsi" w:cs="Times New Roman"/>
      <w:sz w:val="24"/>
      <w:szCs w:val="24"/>
      <w:lang w:eastAsia="sk-SK"/>
    </w:rPr>
  </w:style>
  <w:style w:type="paragraph" w:customStyle="1" w:styleId="Graf3Vvoj">
    <w:name w:val="Graf č. 3 Vývoj"/>
    <w:basedOn w:val="Popis"/>
    <w:next w:val="Popis"/>
    <w:link w:val="Graf3VvojChar"/>
    <w:autoRedefine/>
    <w:qFormat/>
    <w:rsid w:val="00A637EA"/>
  </w:style>
  <w:style w:type="character" w:customStyle="1" w:styleId="PopisChar">
    <w:name w:val="Popis Char"/>
    <w:basedOn w:val="Predvolenpsmoodseku"/>
    <w:link w:val="Popis"/>
    <w:uiPriority w:val="35"/>
    <w:locked/>
    <w:rsid w:val="00FD3D0C"/>
    <w:rPr>
      <w:rFonts w:ascii="Times New Roman" w:eastAsia="Times New Roman" w:hAnsi="Times New Roman" w:cs="Times New Roman"/>
      <w:b/>
      <w:bCs/>
      <w:szCs w:val="20"/>
      <w:lang w:eastAsia="sk-SK"/>
    </w:rPr>
  </w:style>
  <w:style w:type="character" w:customStyle="1" w:styleId="Graf3VvojChar">
    <w:name w:val="Graf č. 3 Vývoj Char"/>
    <w:basedOn w:val="PopisChar"/>
    <w:link w:val="Graf3Vvoj"/>
    <w:locked/>
    <w:rsid w:val="00A637EA"/>
    <w:rPr>
      <w:rFonts w:ascii="Times New Roman" w:eastAsia="Times New Roman" w:hAnsi="Times New Roman" w:cs="Times New Roman"/>
      <w:b/>
      <w:bCs/>
      <w:szCs w:val="20"/>
      <w:lang w:eastAsia="sk-SK"/>
    </w:rPr>
  </w:style>
  <w:style w:type="character" w:customStyle="1" w:styleId="sourcetitletxt">
    <w:name w:val="sourcetitle_txt"/>
    <w:basedOn w:val="Predvolenpsmoodseku"/>
    <w:rsid w:val="00A637EA"/>
  </w:style>
  <w:style w:type="paragraph" w:styleId="Textvysvetlivky">
    <w:name w:val="endnote text"/>
    <w:basedOn w:val="Normlny"/>
    <w:link w:val="TextvysvetlivkyChar"/>
    <w:uiPriority w:val="99"/>
    <w:semiHidden/>
    <w:unhideWhenUsed/>
    <w:rsid w:val="00A637EA"/>
    <w:rPr>
      <w:sz w:val="20"/>
      <w:szCs w:val="20"/>
    </w:rPr>
  </w:style>
  <w:style w:type="character" w:customStyle="1" w:styleId="TextvysvetlivkyChar">
    <w:name w:val="Text vysvetlivky Char"/>
    <w:basedOn w:val="Predvolenpsmoodseku"/>
    <w:link w:val="Textvysvetlivky"/>
    <w:uiPriority w:val="99"/>
    <w:semiHidden/>
    <w:rsid w:val="00A637EA"/>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A637EA"/>
    <w:rPr>
      <w:vertAlign w:val="superscript"/>
    </w:rPr>
  </w:style>
  <w:style w:type="table" w:customStyle="1" w:styleId="tabulkahlavicka">
    <w:name w:val="tabulka_hlavicka"/>
    <w:basedOn w:val="Normlnatabuka"/>
    <w:uiPriority w:val="99"/>
    <w:rsid w:val="00A637EA"/>
    <w:pPr>
      <w:spacing w:after="0" w:line="240" w:lineRule="auto"/>
    </w:pPr>
    <w:rPr>
      <w:rFonts w:ascii="Times New Roman" w:eastAsia="Times New Roman" w:hAnsi="Times New Roman" w:cs="Times New Roman"/>
      <w:sz w:val="20"/>
      <w:szCs w:val="20"/>
      <w:lang w:eastAsia="sk-SK"/>
    </w:rPr>
    <w:tblPr/>
    <w:tblStylePr w:type="firstRow">
      <w:rPr>
        <w:rFonts w:ascii="Times New Roman" w:hAnsi="Times New Roman"/>
        <w:sz w:val="16"/>
      </w:rPr>
    </w:tblStylePr>
  </w:style>
  <w:style w:type="paragraph" w:customStyle="1" w:styleId="tl1">
    <w:name w:val="Štýl1"/>
    <w:basedOn w:val="Zoznam1"/>
    <w:next w:val="Normlny"/>
    <w:qFormat/>
    <w:rsid w:val="00A637EA"/>
    <w:rPr>
      <w:b/>
    </w:rPr>
  </w:style>
  <w:style w:type="table" w:styleId="Svetlzoznamzvraznenie1">
    <w:name w:val="Light List Accent 1"/>
    <w:basedOn w:val="Normlnatabuka"/>
    <w:uiPriority w:val="61"/>
    <w:rsid w:val="00A637EA"/>
    <w:pPr>
      <w:spacing w:after="0" w:line="240" w:lineRule="auto"/>
    </w:pPr>
    <w:rPr>
      <w:rFonts w:ascii="Times New Roman" w:eastAsia="Times New Roman" w:hAnsi="Times New Roman" w:cs="Times New Roman"/>
      <w:sz w:val="20"/>
      <w:szCs w:val="20"/>
      <w:lang w:eastAsia="sk-SK"/>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spravaodsek">
    <w:name w:val="spravaodsek"/>
    <w:link w:val="spravaodsekChar"/>
    <w:qFormat/>
    <w:rsid w:val="00A637EA"/>
    <w:pPr>
      <w:numPr>
        <w:numId w:val="15"/>
      </w:numPr>
      <w:spacing w:before="120" w:after="0" w:line="240" w:lineRule="auto"/>
      <w:jc w:val="both"/>
    </w:pPr>
    <w:rPr>
      <w:rFonts w:ascii="Times New Roman" w:eastAsia="ArialMT" w:hAnsi="Times New Roman" w:cs="Times New Roman"/>
      <w:bCs/>
      <w:sz w:val="24"/>
      <w:szCs w:val="24"/>
      <w:lang w:eastAsia="nb-NO"/>
    </w:rPr>
  </w:style>
  <w:style w:type="character" w:customStyle="1" w:styleId="spravaodsekChar">
    <w:name w:val="spravaodsek Char"/>
    <w:basedOn w:val="Zoznam1Char"/>
    <w:link w:val="spravaodsek"/>
    <w:rsid w:val="00A637EA"/>
    <w:rPr>
      <w:rFonts w:ascii="Times New Roman" w:eastAsia="ArialMT" w:hAnsi="Times New Roman" w:cs="Times New Roman"/>
      <w:bCs/>
      <w:i w:val="0"/>
      <w:sz w:val="24"/>
      <w:szCs w:val="24"/>
      <w:lang w:eastAsia="nb-NO"/>
    </w:rPr>
  </w:style>
  <w:style w:type="character" w:customStyle="1" w:styleId="ng-binding">
    <w:name w:val="ng-binding"/>
    <w:basedOn w:val="Predvolenpsmoodseku"/>
    <w:rsid w:val="00A637EA"/>
  </w:style>
  <w:style w:type="paragraph" w:styleId="Revzia">
    <w:name w:val="Revision"/>
    <w:hidden/>
    <w:uiPriority w:val="99"/>
    <w:semiHidden/>
    <w:rsid w:val="00A637EA"/>
    <w:pPr>
      <w:spacing w:after="0" w:line="240" w:lineRule="auto"/>
    </w:pPr>
    <w:rPr>
      <w:rFonts w:ascii="Times New Roman" w:eastAsia="Times New Roman" w:hAnsi="Times New Roman" w:cs="Times New Roman"/>
      <w:sz w:val="24"/>
      <w:szCs w:val="24"/>
      <w:lang w:eastAsia="sk-SK"/>
    </w:rPr>
  </w:style>
  <w:style w:type="character" w:customStyle="1" w:styleId="hithilite">
    <w:name w:val="hithilite"/>
    <w:basedOn w:val="Predvolenpsmoodseku"/>
    <w:rsid w:val="00A637EA"/>
  </w:style>
  <w:style w:type="paragraph" w:styleId="Register1">
    <w:name w:val="index 1"/>
    <w:basedOn w:val="Normlny"/>
    <w:next w:val="Normlny"/>
    <w:autoRedefine/>
    <w:uiPriority w:val="99"/>
    <w:semiHidden/>
    <w:unhideWhenUsed/>
    <w:rsid w:val="00A637EA"/>
    <w:pPr>
      <w:ind w:left="240" w:hanging="240"/>
    </w:pPr>
  </w:style>
  <w:style w:type="character" w:customStyle="1" w:styleId="Nevyrieenzmienka1">
    <w:name w:val="Nevyriešená zmienka1"/>
    <w:basedOn w:val="Predvolenpsmoodseku"/>
    <w:uiPriority w:val="99"/>
    <w:semiHidden/>
    <w:unhideWhenUsed/>
    <w:rsid w:val="00A637EA"/>
    <w:rPr>
      <w:color w:val="605E5C"/>
      <w:shd w:val="clear" w:color="auto" w:fill="E1DFDD"/>
    </w:rPr>
  </w:style>
  <w:style w:type="paragraph" w:customStyle="1" w:styleId="odsek-pismeno">
    <w:name w:val="odsek - pismeno"/>
    <w:basedOn w:val="odsek"/>
    <w:link w:val="odsek-pismenoChar"/>
    <w:qFormat/>
    <w:rsid w:val="00A637EA"/>
    <w:pPr>
      <w:numPr>
        <w:ilvl w:val="1"/>
        <w:numId w:val="0"/>
      </w:numPr>
      <w:spacing w:before="240" w:after="240"/>
      <w:ind w:left="142" w:hanging="19"/>
    </w:pPr>
    <w:rPr>
      <w:rFonts w:eastAsia="Times New Roman"/>
      <w:b w:val="0"/>
      <w:bCs w:val="0"/>
      <w:color w:val="auto"/>
      <w:szCs w:val="21"/>
      <w:lang w:eastAsia="en-US"/>
    </w:rPr>
  </w:style>
  <w:style w:type="character" w:customStyle="1" w:styleId="odsek-pismenoChar">
    <w:name w:val="odsek - pismeno Char"/>
    <w:basedOn w:val="Predvolenpsmoodseku"/>
    <w:link w:val="odsek-pismeno"/>
    <w:locked/>
    <w:rsid w:val="00A637EA"/>
    <w:rPr>
      <w:rFonts w:ascii="Times New Roman" w:eastAsia="Times New Roman" w:hAnsi="Times New Roman" w:cs="Times New Roman"/>
      <w:sz w:val="24"/>
      <w:szCs w:val="21"/>
    </w:rPr>
  </w:style>
  <w:style w:type="character" w:customStyle="1" w:styleId="contentpasted0">
    <w:name w:val="contentpasted0"/>
    <w:basedOn w:val="Predvolenpsmoodseku"/>
    <w:rsid w:val="00A637EA"/>
  </w:style>
  <w:style w:type="character" w:styleId="Nevyrieenzmienka">
    <w:name w:val="Unresolved Mention"/>
    <w:basedOn w:val="Predvolenpsmoodseku"/>
    <w:uiPriority w:val="99"/>
    <w:semiHidden/>
    <w:unhideWhenUsed/>
    <w:rsid w:val="00A63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microsoft.com/office/2014/relationships/chartEx" Target="charts/chartEx1.xm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2.xml"/><Relationship Id="rId5" Type="http://schemas.openxmlformats.org/officeDocument/2006/relationships/webSettings" Target="webSettings.xml"/><Relationship Id="rId23" Type="http://schemas.openxmlformats.org/officeDocument/2006/relationships/image" Target="media/image8.png"/><Relationship Id="rId28"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9.png"/><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read.oecd-ilibrary.org/science-and-technology/frascati-manual-2015_9789264239012-en" TargetMode="External"/><Relationship Id="rId2" Type="http://schemas.openxmlformats.org/officeDocument/2006/relationships/hyperlink" Target="https://www.erasmusplus.sk/erasmus_2021_2027/mam-projekt/2024/ka131/2024_priloha3_HED_131.pdf" TargetMode="External"/><Relationship Id="rId1" Type="http://schemas.openxmlformats.org/officeDocument/2006/relationships/hyperlink" Target="https://education.ec.europa.eu/sk/education-levels/higher-education/european-universities-initiative"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Ex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Zo&#353;it2"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Hárok1!$B$1</c:f>
              <c:strCache>
                <c:ptCount val="1"/>
                <c:pt idx="0">
                  <c:v>2019</c:v>
                </c:pt>
              </c:strCache>
            </c:strRef>
          </c:tx>
          <c:spPr>
            <a:solidFill>
              <a:schemeClr val="accent6"/>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Hárok1!$B$2:$B$7</c:f>
              <c:numCache>
                <c:formatCode>General</c:formatCode>
                <c:ptCount val="6"/>
                <c:pt idx="0">
                  <c:v>66531</c:v>
                </c:pt>
                <c:pt idx="1">
                  <c:v>49912</c:v>
                </c:pt>
                <c:pt idx="2">
                  <c:v>31639</c:v>
                </c:pt>
                <c:pt idx="3">
                  <c:v>39491</c:v>
                </c:pt>
                <c:pt idx="4">
                  <c:v>35209</c:v>
                </c:pt>
                <c:pt idx="5">
                  <c:v>31297</c:v>
                </c:pt>
              </c:numCache>
            </c:numRef>
          </c:val>
          <c:extLst>
            <c:ext xmlns:c16="http://schemas.microsoft.com/office/drawing/2014/chart" uri="{C3380CC4-5D6E-409C-BE32-E72D297353CC}">
              <c16:uniqueId val="{00000000-A82D-4A91-B12A-A5AA40EBE5C6}"/>
            </c:ext>
          </c:extLst>
        </c:ser>
        <c:ser>
          <c:idx val="1"/>
          <c:order val="1"/>
          <c:tx>
            <c:strRef>
              <c:f>Hárok1!$C$1</c:f>
              <c:strCache>
                <c:ptCount val="1"/>
                <c:pt idx="0">
                  <c:v>2020</c:v>
                </c:pt>
              </c:strCache>
            </c:strRef>
          </c:tx>
          <c:spPr>
            <a:solidFill>
              <a:schemeClr val="accent5"/>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Hárok1!$C$2:$C$7</c:f>
              <c:numCache>
                <c:formatCode>General</c:formatCode>
                <c:ptCount val="6"/>
                <c:pt idx="0">
                  <c:v>68873</c:v>
                </c:pt>
                <c:pt idx="1">
                  <c:v>47514</c:v>
                </c:pt>
                <c:pt idx="2">
                  <c:v>33148</c:v>
                </c:pt>
                <c:pt idx="3">
                  <c:v>40820</c:v>
                </c:pt>
                <c:pt idx="4">
                  <c:v>36612</c:v>
                </c:pt>
                <c:pt idx="5">
                  <c:v>32810</c:v>
                </c:pt>
              </c:numCache>
            </c:numRef>
          </c:val>
          <c:extLst>
            <c:ext xmlns:c16="http://schemas.microsoft.com/office/drawing/2014/chart" uri="{C3380CC4-5D6E-409C-BE32-E72D297353CC}">
              <c16:uniqueId val="{00000001-A82D-4A91-B12A-A5AA40EBE5C6}"/>
            </c:ext>
          </c:extLst>
        </c:ser>
        <c:ser>
          <c:idx val="2"/>
          <c:order val="2"/>
          <c:tx>
            <c:strRef>
              <c:f>Hárok1!$D$1</c:f>
              <c:strCache>
                <c:ptCount val="1"/>
                <c:pt idx="0">
                  <c:v>2021</c:v>
                </c:pt>
              </c:strCache>
            </c:strRef>
          </c:tx>
          <c:spPr>
            <a:solidFill>
              <a:schemeClr val="accent4"/>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Hárok1!$D$2:$D$7</c:f>
              <c:numCache>
                <c:formatCode>General</c:formatCode>
                <c:ptCount val="6"/>
                <c:pt idx="0">
                  <c:v>69258</c:v>
                </c:pt>
                <c:pt idx="1">
                  <c:v>47010</c:v>
                </c:pt>
                <c:pt idx="2">
                  <c:v>30078</c:v>
                </c:pt>
                <c:pt idx="3">
                  <c:v>38599</c:v>
                </c:pt>
                <c:pt idx="4">
                  <c:v>33985</c:v>
                </c:pt>
                <c:pt idx="5">
                  <c:v>29800</c:v>
                </c:pt>
              </c:numCache>
            </c:numRef>
          </c:val>
          <c:extLst>
            <c:ext xmlns:c16="http://schemas.microsoft.com/office/drawing/2014/chart" uri="{C3380CC4-5D6E-409C-BE32-E72D297353CC}">
              <c16:uniqueId val="{00000002-A82D-4A91-B12A-A5AA40EBE5C6}"/>
            </c:ext>
          </c:extLst>
        </c:ser>
        <c:ser>
          <c:idx val="3"/>
          <c:order val="3"/>
          <c:tx>
            <c:strRef>
              <c:f>Hárok1!$E$1</c:f>
              <c:strCache>
                <c:ptCount val="1"/>
                <c:pt idx="0">
                  <c:v>2022</c:v>
                </c:pt>
              </c:strCache>
            </c:strRef>
          </c:tx>
          <c:spPr>
            <a:solidFill>
              <a:schemeClr val="accent6">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Hárok1!$E$2:$E$7</c:f>
              <c:numCache>
                <c:formatCode>General</c:formatCode>
                <c:ptCount val="6"/>
                <c:pt idx="0">
                  <c:v>68303</c:v>
                </c:pt>
                <c:pt idx="1">
                  <c:v>44558</c:v>
                </c:pt>
                <c:pt idx="2">
                  <c:v>28928</c:v>
                </c:pt>
                <c:pt idx="3">
                  <c:v>37271</c:v>
                </c:pt>
                <c:pt idx="4">
                  <c:v>32483</c:v>
                </c:pt>
                <c:pt idx="5">
                  <c:v>28689</c:v>
                </c:pt>
              </c:numCache>
            </c:numRef>
          </c:val>
          <c:extLst>
            <c:ext xmlns:c16="http://schemas.microsoft.com/office/drawing/2014/chart" uri="{C3380CC4-5D6E-409C-BE32-E72D297353CC}">
              <c16:uniqueId val="{00000003-A82D-4A91-B12A-A5AA40EBE5C6}"/>
            </c:ext>
          </c:extLst>
        </c:ser>
        <c:ser>
          <c:idx val="4"/>
          <c:order val="4"/>
          <c:tx>
            <c:strRef>
              <c:f>Hárok1!$F$1</c:f>
              <c:strCache>
                <c:ptCount val="1"/>
                <c:pt idx="0">
                  <c:v>2023</c:v>
                </c:pt>
              </c:strCache>
            </c:strRef>
          </c:tx>
          <c:spPr>
            <a:solidFill>
              <a:schemeClr val="accent5">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Hárok1!$F$2:$F$7</c:f>
              <c:numCache>
                <c:formatCode>General</c:formatCode>
                <c:ptCount val="6"/>
                <c:pt idx="0">
                  <c:v>71436</c:v>
                </c:pt>
                <c:pt idx="1">
                  <c:v>46422</c:v>
                </c:pt>
                <c:pt idx="2">
                  <c:v>30838</c:v>
                </c:pt>
                <c:pt idx="3">
                  <c:v>40306</c:v>
                </c:pt>
                <c:pt idx="4">
                  <c:v>34710</c:v>
                </c:pt>
                <c:pt idx="5">
                  <c:v>30547</c:v>
                </c:pt>
              </c:numCache>
            </c:numRef>
          </c:val>
          <c:extLst>
            <c:ext xmlns:c16="http://schemas.microsoft.com/office/drawing/2014/chart" uri="{C3380CC4-5D6E-409C-BE32-E72D297353CC}">
              <c16:uniqueId val="{00000004-A82D-4A91-B12A-A5AA40EBE5C6}"/>
            </c:ext>
          </c:extLst>
        </c:ser>
        <c:dLbls>
          <c:showLegendKey val="0"/>
          <c:showVal val="0"/>
          <c:showCatName val="0"/>
          <c:showSerName val="0"/>
          <c:showPercent val="0"/>
          <c:showBubbleSize val="0"/>
        </c:dLbls>
        <c:gapWidth val="219"/>
        <c:overlap val="-27"/>
        <c:axId val="137102352"/>
        <c:axId val="137106512"/>
      </c:barChart>
      <c:catAx>
        <c:axId val="137102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37106512"/>
        <c:crosses val="autoZero"/>
        <c:auto val="1"/>
        <c:lblAlgn val="ctr"/>
        <c:lblOffset val="100"/>
        <c:noMultiLvlLbl val="0"/>
      </c:catAx>
      <c:valAx>
        <c:axId val="137106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37102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 dir="row">Hárok1!$E$12:$I$12</cx:f>
        <cx:lvl ptCount="5">
          <cx:pt idx="0">Profesor</cx:pt>
          <cx:pt idx="1">Docent</cx:pt>
          <cx:pt idx="2">Odborný asistent</cx:pt>
          <cx:pt idx="3">Asistent</cx:pt>
          <cx:pt idx="4">Spolu</cx:pt>
        </cx:lvl>
      </cx:strDim>
      <cx:numDim type="val">
        <cx:f dir="row">Hárok1!$E$13:$I$13</cx:f>
        <cx:lvl ptCount="5" formatCode="General">
          <cx:pt idx="0">30</cx:pt>
          <cx:pt idx="1">31</cx:pt>
          <cx:pt idx="2">25</cx:pt>
          <cx:pt idx="3">25</cx:pt>
          <cx:pt idx="4">27.75</cx:pt>
        </cx:lvl>
      </cx:numDim>
    </cx:data>
    <cx:data id="1">
      <cx:strDim type="cat">
        <cx:f dir="row">Hárok1!$E$12:$I$12</cx:f>
        <cx:lvl ptCount="5">
          <cx:pt idx="0">Profesor</cx:pt>
          <cx:pt idx="1">Docent</cx:pt>
          <cx:pt idx="2">Odborný asistent</cx:pt>
          <cx:pt idx="3">Asistent</cx:pt>
          <cx:pt idx="4">Spolu</cx:pt>
        </cx:lvl>
      </cx:strDim>
      <cx:numDim type="val">
        <cx:f dir="row">Hárok1!$E$14:$I$14</cx:f>
        <cx:lvl ptCount="5" formatCode="General">
          <cx:pt idx="0">51</cx:pt>
          <cx:pt idx="1">44</cx:pt>
          <cx:pt idx="2">37</cx:pt>
          <cx:pt idx="3">31</cx:pt>
          <cx:pt idx="4">40.75</cx:pt>
        </cx:lvl>
      </cx:numDim>
    </cx:data>
    <cx:data id="2">
      <cx:strDim type="cat">
        <cx:f dir="row">Hárok1!$E$12:$I$12</cx:f>
        <cx:lvl ptCount="5">
          <cx:pt idx="0">Profesor</cx:pt>
          <cx:pt idx="1">Docent</cx:pt>
          <cx:pt idx="2">Odborný asistent</cx:pt>
          <cx:pt idx="3">Asistent</cx:pt>
          <cx:pt idx="4">Spolu</cx:pt>
        </cx:lvl>
      </cx:strDim>
      <cx:numDim type="val">
        <cx:f dir="row">Hárok1!$E$15:$I$15</cx:f>
        <cx:lvl ptCount="5" formatCode="General">
          <cx:pt idx="0">60</cx:pt>
          <cx:pt idx="1">50</cx:pt>
          <cx:pt idx="2">44</cx:pt>
          <cx:pt idx="3">39</cx:pt>
          <cx:pt idx="4">48.25</cx:pt>
        </cx:lvl>
      </cx:numDim>
    </cx:data>
    <cx:data id="3">
      <cx:strDim type="cat">
        <cx:f dir="row">Hárok1!$E$12:$I$12</cx:f>
        <cx:lvl ptCount="5">
          <cx:pt idx="0">Profesor</cx:pt>
          <cx:pt idx="1">Docent</cx:pt>
          <cx:pt idx="2">Odborný asistent</cx:pt>
          <cx:pt idx="3">Asistent</cx:pt>
          <cx:pt idx="4">Spolu</cx:pt>
        </cx:lvl>
      </cx:strDim>
      <cx:numDim type="val">
        <cx:f dir="row">Hárok1!$E$16:$I$16</cx:f>
        <cx:lvl ptCount="5" formatCode="General">
          <cx:pt idx="0">67</cx:pt>
          <cx:pt idx="1">59</cx:pt>
          <cx:pt idx="2">52</cx:pt>
          <cx:pt idx="3">50</cx:pt>
          <cx:pt idx="4">57</cx:pt>
        </cx:lvl>
      </cx:numDim>
    </cx:data>
    <cx:data id="4">
      <cx:strDim type="cat">
        <cx:f dir="row">Hárok1!$E$12:$I$12</cx:f>
        <cx:lvl ptCount="5">
          <cx:pt idx="0">Profesor</cx:pt>
          <cx:pt idx="1">Docent</cx:pt>
          <cx:pt idx="2">Odborný asistent</cx:pt>
          <cx:pt idx="3">Asistent</cx:pt>
          <cx:pt idx="4">Spolu</cx:pt>
        </cx:lvl>
      </cx:strDim>
      <cx:numDim type="val">
        <cx:f dir="row">Hárok1!$E$17:$I$17</cx:f>
        <cx:lvl ptCount="5" formatCode="General">
          <cx:pt idx="0">87</cx:pt>
          <cx:pt idx="1">86</cx:pt>
          <cx:pt idx="2">86</cx:pt>
          <cx:pt idx="3">78</cx:pt>
          <cx:pt idx="4">84.25</cx:pt>
        </cx:lvl>
      </cx:numDim>
    </cx:data>
  </cx:chartData>
  <cx:chart>
    <cx:plotArea>
      <cx:plotAreaRegion>
        <cx:series layoutId="boxWhisker" uniqueId="{B2C5EC63-800E-4A24-BABB-4AB2E5C4ECD3}">
          <cx:tx>
            <cx:txData>
              <cx:f>Hárok1!$D$13</cx:f>
              <cx:v>Minimum</cx:v>
            </cx:txData>
          </cx:tx>
          <cx:dataId val="0"/>
          <cx:layoutPr>
            <cx:statistics quartileMethod="exclusive"/>
          </cx:layoutPr>
        </cx:series>
        <cx:series layoutId="boxWhisker" uniqueId="{7A4120A4-A211-4816-8797-194C1D8C1BB2}">
          <cx:tx>
            <cx:txData>
              <cx:f>Hárok1!$D$14</cx:f>
              <cx:v>Dolný kvartil</cx:v>
            </cx:txData>
          </cx:tx>
          <cx:dataId val="1"/>
          <cx:layoutPr>
            <cx:statistics quartileMethod="exclusive"/>
          </cx:layoutPr>
        </cx:series>
        <cx:series layoutId="boxWhisker" uniqueId="{FB72CD2A-905D-4F27-89FB-AD79ECFEF72F}">
          <cx:tx>
            <cx:txData>
              <cx:f>Hárok1!$D$15</cx:f>
              <cx:v>Medián</cx:v>
            </cx:txData>
          </cx:tx>
          <cx:dataId val="2"/>
          <cx:layoutPr>
            <cx:statistics quartileMethod="exclusive"/>
          </cx:layoutPr>
        </cx:series>
        <cx:series layoutId="boxWhisker" uniqueId="{D6FB8C55-B036-4F37-8748-FF869219A611}">
          <cx:tx>
            <cx:txData>
              <cx:f>Hárok1!$D$16</cx:f>
              <cx:v>Horný kvartil</cx:v>
            </cx:txData>
          </cx:tx>
          <cx:dataId val="3"/>
          <cx:layoutPr>
            <cx:statistics quartileMethod="exclusive"/>
          </cx:layoutPr>
        </cx:series>
        <cx:series layoutId="boxWhisker" uniqueId="{DB3E4034-781E-410C-BA80-C3049AA404E7}">
          <cx:tx>
            <cx:txData>
              <cx:f>Hárok1!$D$17</cx:f>
              <cx:v>Maximum</cx:v>
            </cx:txData>
          </cx:tx>
          <cx:dataId val="4"/>
          <cx:layoutPr>
            <cx:statistics quartileMethod="exclusive"/>
          </cx:layoutPr>
        </cx:series>
      </cx:plotAreaRegion>
      <cx:axis id="0">
        <cx:catScaling gapWidth="1"/>
        <cx:tickLabels/>
      </cx:axis>
      <cx:axis id="1">
        <cx:valScaling/>
        <cx:title>
          <cx:tx>
            <cx:txData>
              <cx:v> Vek</cx:v>
            </cx:txData>
          </cx:tx>
          <cx:txPr>
            <a:bodyPr spcFirstLastPara="1" vertOverflow="ellipsis" wrap="square" lIns="0" tIns="0" rIns="0" bIns="0" anchor="ctr" anchorCtr="1"/>
            <a:lstStyle/>
            <a:p>
              <a:pPr algn="ctr">
                <a:defRPr/>
              </a:pPr>
              <a:r>
                <a:rPr lang="sk-SK"/>
                <a:t> Vek</a:t>
              </a:r>
            </a:p>
          </cx:txPr>
        </cx:title>
        <cx:majorGridlines/>
        <cx:tickLabels/>
      </cx:axis>
    </cx:plotArea>
    <cx:legend pos="t" align="ctr" overlay="0"/>
  </cx:chart>
  <cx:clrMapOvr bg1="lt1" tx1="dk1" bg2="lt2" tx2="dk2" accent1="accent1" accent2="accent2" accent3="accent3" accent4="accent4" accent5="accent5" accent6="accent6" hlink="hlink" folHlink="folHlink"/>
</cx: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40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bodyPr rot="-60000000" vert="horz"/>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tx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dropLine>
  <cs:errorBar>
    <cs:lnRef idx="0"/>
    <cs:fillRef idx="0"/>
    <cs:effectRef idx="0"/>
    <cs:fontRef idx="minor">
      <a:schemeClr val="tx1"/>
    </cs:fontRef>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a:solidFill>
          <a:schemeClr val="tx1">
            <a:lumMod val="15000"/>
            <a:lumOff val="85000"/>
            <a:lumOff val="10000"/>
          </a:schemeClr>
        </a:solidFill>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bodyPr rot="-60000000" vert="horz"/>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b="0" kern="1200" spc="0" baseline="0"/>
    <cs:bodyPr rot="0" vert="horz"/>
  </cs:title>
  <cs:trendline>
    <cs:lnRef idx="0"/>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bodyPr rot="-60000000" vert="horz"/>
  </cs:valueAxis>
  <cs:wall>
    <cs:lnRef idx="0"/>
    <cs:fillRef idx="0"/>
    <cs:effectRef idx="0"/>
    <cs:fontRef idx="minor">
      <a:schemeClr val="tx1"/>
    </cs:fontRef>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4A89B-89EF-4D50-81D2-BB70ECA44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45</Pages>
  <Words>19277</Words>
  <Characters>109882</Characters>
  <Application>Microsoft Office Word</Application>
  <DocSecurity>0</DocSecurity>
  <Lines>915</Lines>
  <Paragraphs>257</Paragraphs>
  <ScaleCrop>false</ScaleCrop>
  <HeadingPairs>
    <vt:vector size="2" baseType="variant">
      <vt:variant>
        <vt:lpstr>Názov</vt:lpstr>
      </vt:variant>
      <vt:variant>
        <vt:i4>1</vt:i4>
      </vt:variant>
    </vt:vector>
  </HeadingPairs>
  <TitlesOfParts>
    <vt:vector size="1" baseType="lpstr">
      <vt:lpstr/>
    </vt:vector>
  </TitlesOfParts>
  <Company>M?VVA?SR</Company>
  <LinksUpToDate>false</LinksUpToDate>
  <CharactersWithSpaces>128902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Bilohuščin Vladimír</dc:creator>
  <cp:keywords/>
  <dc:description/>
  <cp:lastModifiedBy>Bilohuščin Vladimír</cp:lastModifiedBy>
  <cp:revision>9</cp:revision>
  <dcterms:created xsi:type="dcterms:W3CDTF">2024-11-27T07:50:00Z</dcterms:created>
  <dcterms:modified xsi:type="dcterms:W3CDTF">2024-12-04T09:45:00Z</dcterms:modified>
</cp:coreProperties>
</file>